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0439B" w14:textId="3EC0D3ED" w:rsidR="00F13ED0" w:rsidRDefault="006E270F" w:rsidP="00491041">
      <w:r w:rsidRPr="006066C9">
        <w:rPr>
          <w:b/>
          <w:sz w:val="28"/>
        </w:rPr>
        <w:t xml:space="preserve">PI Name: </w:t>
      </w:r>
      <w:r w:rsidRPr="006E270F">
        <w:t xml:space="preserve">Bradley W. Schmitz, Dr. Luisa A. </w:t>
      </w:r>
      <w:proofErr w:type="spellStart"/>
      <w:r w:rsidRPr="006E270F">
        <w:t>Ikner</w:t>
      </w:r>
      <w:proofErr w:type="spellEnd"/>
      <w:r w:rsidRPr="006E270F">
        <w:t xml:space="preserve">, Dr. Charles P. </w:t>
      </w:r>
      <w:proofErr w:type="spellStart"/>
      <w:r w:rsidRPr="006E270F">
        <w:t>Gerba</w:t>
      </w:r>
      <w:proofErr w:type="spellEnd"/>
      <w:r w:rsidRPr="006E270F">
        <w:t>, and Dr. Ian</w:t>
      </w:r>
      <w:r w:rsidR="008D4F99">
        <w:t xml:space="preserve"> L.</w:t>
      </w:r>
      <w:r w:rsidRPr="006E270F">
        <w:t xml:space="preserve"> Pepper</w:t>
      </w:r>
    </w:p>
    <w:p w14:paraId="015704F2" w14:textId="77777777" w:rsidR="00BE6AE1" w:rsidRDefault="00BE6AE1" w:rsidP="00491041">
      <w:pPr>
        <w:rPr>
          <w:b/>
        </w:rPr>
      </w:pPr>
    </w:p>
    <w:p w14:paraId="0CADB645" w14:textId="055AA420" w:rsidR="006E270F" w:rsidRPr="001713E8" w:rsidRDefault="006E270F" w:rsidP="00491041">
      <w:r w:rsidRPr="006066C9">
        <w:rPr>
          <w:b/>
          <w:sz w:val="28"/>
        </w:rPr>
        <w:t xml:space="preserve">Environmental </w:t>
      </w:r>
      <w:r w:rsidR="0062476A" w:rsidRPr="006066C9">
        <w:rPr>
          <w:b/>
          <w:sz w:val="28"/>
        </w:rPr>
        <w:t>Science</w:t>
      </w:r>
      <w:r w:rsidRPr="006066C9">
        <w:rPr>
          <w:b/>
          <w:sz w:val="28"/>
        </w:rPr>
        <w:t xml:space="preserve"> Education Title: </w:t>
      </w:r>
      <w:commentRangeStart w:id="0"/>
      <w:r w:rsidR="001713E8" w:rsidRPr="001713E8">
        <w:t xml:space="preserve">Utilizing Polymerase Chain Reaction </w:t>
      </w:r>
      <w:del w:id="1" w:author="Luisa" w:date="2015-04-27T09:58:00Z">
        <w:r w:rsidR="001713E8" w:rsidRPr="001713E8" w:rsidDel="00BE6AE1">
          <w:delText xml:space="preserve">to </w:delText>
        </w:r>
        <w:r w:rsidR="00732C0E" w:rsidDel="00BE6AE1">
          <w:delText>Analyze</w:delText>
        </w:r>
        <w:r w:rsidR="001713E8" w:rsidRPr="001713E8" w:rsidDel="00BE6AE1">
          <w:delText xml:space="preserve"> </w:delText>
        </w:r>
        <w:r w:rsidR="00732C0E" w:rsidDel="00BE6AE1">
          <w:delText>Microbial Genetic Information</w:delText>
        </w:r>
        <w:r w:rsidR="001713E8" w:rsidRPr="001713E8" w:rsidDel="00BE6AE1">
          <w:delText xml:space="preserve"> </w:delText>
        </w:r>
        <w:r w:rsidR="00732C0E" w:rsidDel="00BE6AE1">
          <w:delText>in the</w:delText>
        </w:r>
        <w:r w:rsidR="001713E8" w:rsidRPr="001713E8" w:rsidDel="00BE6AE1">
          <w:delText xml:space="preserve"> Environment</w:delText>
        </w:r>
        <w:commentRangeEnd w:id="0"/>
        <w:r w:rsidR="00A32DB7" w:rsidDel="00BE6AE1">
          <w:rPr>
            <w:rStyle w:val="CommentReference"/>
          </w:rPr>
          <w:commentReference w:id="0"/>
        </w:r>
      </w:del>
      <w:ins w:id="2" w:author="Luisa" w:date="2015-04-27T09:58:00Z">
        <w:r w:rsidR="00BE6AE1">
          <w:t>to De</w:t>
        </w:r>
      </w:ins>
      <w:ins w:id="3" w:author="Luisa" w:date="2015-04-27T09:59:00Z">
        <w:r w:rsidR="00BE6AE1">
          <w:t>tect Microorganisms in Environmental Samples</w:t>
        </w:r>
      </w:ins>
    </w:p>
    <w:p w14:paraId="7F362C0F" w14:textId="77777777" w:rsidR="006E270F" w:rsidRDefault="006E270F" w:rsidP="00491041"/>
    <w:p w14:paraId="5C454817" w14:textId="77777777" w:rsidR="00E56E52" w:rsidRPr="006066C9" w:rsidRDefault="006E270F" w:rsidP="00491041">
      <w:pPr>
        <w:rPr>
          <w:sz w:val="28"/>
        </w:rPr>
      </w:pPr>
      <w:r w:rsidRPr="006066C9">
        <w:rPr>
          <w:b/>
          <w:sz w:val="28"/>
        </w:rPr>
        <w:t>Overview:</w:t>
      </w:r>
      <w:r w:rsidRPr="006066C9">
        <w:rPr>
          <w:sz w:val="28"/>
        </w:rPr>
        <w:t xml:space="preserve"> </w:t>
      </w:r>
    </w:p>
    <w:p w14:paraId="4B133874" w14:textId="77777777" w:rsidR="000A0BE9" w:rsidRPr="000A0BE9" w:rsidRDefault="000A0BE9" w:rsidP="00491041">
      <w:pPr>
        <w:rPr>
          <w:sz w:val="8"/>
          <w:szCs w:val="8"/>
        </w:rPr>
      </w:pPr>
    </w:p>
    <w:p w14:paraId="2ED10268" w14:textId="14CC4A0E" w:rsidR="00022D1B" w:rsidRDefault="000A0BE9" w:rsidP="00491041">
      <w:r>
        <w:t>Polymerase chain reaction (</w:t>
      </w:r>
      <w:ins w:id="4" w:author="Luisa" w:date="2015-04-27T10:13:00Z">
        <w:r w:rsidR="00544AF2">
          <w:t xml:space="preserve">also known as </w:t>
        </w:r>
      </w:ins>
      <w:r>
        <w:t xml:space="preserve">PCR) </w:t>
      </w:r>
      <w:ins w:id="5" w:author="Luisa" w:date="2015-04-27T10:16:00Z">
        <w:r w:rsidR="00544AF2">
          <w:t xml:space="preserve">is </w:t>
        </w:r>
      </w:ins>
      <w:ins w:id="6" w:author="Luisa" w:date="2015-04-27T10:26:00Z">
        <w:r w:rsidR="0095668F">
          <w:t>a</w:t>
        </w:r>
      </w:ins>
      <w:ins w:id="7" w:author="Luisa" w:date="2015-04-27T10:16:00Z">
        <w:r w:rsidR="00544AF2">
          <w:t xml:space="preserve"> tool used to detect microorganisms that are </w:t>
        </w:r>
      </w:ins>
      <w:ins w:id="8" w:author="Luisa" w:date="2015-04-27T10:17:00Z">
        <w:r w:rsidR="00544AF2">
          <w:t xml:space="preserve">present </w:t>
        </w:r>
      </w:ins>
      <w:ins w:id="9" w:author="Luisa" w:date="2015-04-27T10:16:00Z">
        <w:r w:rsidR="00544AF2">
          <w:t>in soil, water, and atmospheric environments</w:t>
        </w:r>
      </w:ins>
      <w:ins w:id="10" w:author="Luisa" w:date="2015-04-27T10:18:00Z">
        <w:r w:rsidR="00544AF2">
          <w:t xml:space="preserve">. </w:t>
        </w:r>
        <w:del w:id="11" w:author="Jacob Roundy" w:date="2015-05-01T15:23:00Z">
          <w:r w:rsidR="00544AF2" w:rsidDel="00E549E4">
            <w:delText xml:space="preserve"> </w:delText>
          </w:r>
        </w:del>
      </w:ins>
      <w:r w:rsidR="00544AF2">
        <w:t>By</w:t>
      </w:r>
      <w:r w:rsidR="000E5422">
        <w:t xml:space="preserve"> </w:t>
      </w:r>
      <w:r w:rsidR="00022D1B">
        <w:t>amplify</w:t>
      </w:r>
      <w:ins w:id="12" w:author="Luisa" w:date="2015-04-27T10:18:00Z">
        <w:r w:rsidR="00544AF2">
          <w:t>ing</w:t>
        </w:r>
      </w:ins>
      <w:r w:rsidR="00022D1B">
        <w:t xml:space="preserve"> </w:t>
      </w:r>
      <w:ins w:id="13" w:author="Luisa" w:date="2015-04-27T10:18:00Z">
        <w:r w:rsidR="00E96881">
          <w:t xml:space="preserve">specific </w:t>
        </w:r>
      </w:ins>
      <w:ins w:id="14" w:author="Luisa" w:date="2015-04-27T10:14:00Z">
        <w:r w:rsidR="00544AF2">
          <w:t xml:space="preserve">sections of </w:t>
        </w:r>
      </w:ins>
      <w:r w:rsidR="00022D1B">
        <w:t>DNA</w:t>
      </w:r>
      <w:r w:rsidR="00544AF2">
        <w:t xml:space="preserve"> or RNA</w:t>
      </w:r>
      <w:r w:rsidR="00E96881">
        <w:t xml:space="preserve">, </w:t>
      </w:r>
      <w:r w:rsidR="00022D1B">
        <w:t>PCR</w:t>
      </w:r>
      <w:ins w:id="15" w:author="Luisa" w:date="2015-04-27T10:19:00Z">
        <w:r w:rsidR="00E96881">
          <w:t xml:space="preserve"> </w:t>
        </w:r>
      </w:ins>
      <w:ins w:id="16" w:author="Luisa" w:date="2015-04-27T10:27:00Z">
        <w:r w:rsidR="0095668F">
          <w:t xml:space="preserve">can </w:t>
        </w:r>
      </w:ins>
      <w:ins w:id="17" w:author="Luisa" w:date="2015-04-27T10:20:00Z">
        <w:r w:rsidR="0095668F">
          <w:t>facilitate</w:t>
        </w:r>
      </w:ins>
      <w:ins w:id="18" w:author="Luisa" w:date="2015-04-27T10:19:00Z">
        <w:r w:rsidR="00E96881">
          <w:t xml:space="preserve"> the </w:t>
        </w:r>
      </w:ins>
      <w:r w:rsidR="009D5A73">
        <w:t xml:space="preserve">detection </w:t>
      </w:r>
      <w:ins w:id="19" w:author="Luisa" w:date="2015-04-27T10:19:00Z">
        <w:r w:rsidR="00E96881">
          <w:t xml:space="preserve">and identification </w:t>
        </w:r>
        <w:r w:rsidR="0048544B">
          <w:t xml:space="preserve">of </w:t>
        </w:r>
        <w:r w:rsidR="00E96881">
          <w:t>targeted</w:t>
        </w:r>
        <w:r w:rsidR="009C43C2">
          <w:t xml:space="preserve"> microorganisms</w:t>
        </w:r>
      </w:ins>
      <w:ins w:id="20" w:author="Luisa" w:date="2015-04-27T10:35:00Z">
        <w:r w:rsidR="0048544B" w:rsidRPr="0048544B">
          <w:t xml:space="preserve"> </w:t>
        </w:r>
        <w:r w:rsidR="0048544B">
          <w:t xml:space="preserve">down to the species, strain, and </w:t>
        </w:r>
        <w:proofErr w:type="spellStart"/>
        <w:r w:rsidR="0048544B">
          <w:t>serovar</w:t>
        </w:r>
        <w:proofErr w:type="spellEnd"/>
        <w:r w:rsidR="0048544B">
          <w:t>/</w:t>
        </w:r>
        <w:proofErr w:type="spellStart"/>
        <w:r w:rsidR="0048544B">
          <w:t>pathovar</w:t>
        </w:r>
        <w:proofErr w:type="spellEnd"/>
        <w:r w:rsidR="0048544B">
          <w:t xml:space="preserve"> level</w:t>
        </w:r>
      </w:ins>
      <w:ins w:id="21" w:author="Luisa" w:date="2015-04-27T10:34:00Z">
        <w:r w:rsidR="0048544B">
          <w:t xml:space="preserve">. </w:t>
        </w:r>
        <w:del w:id="22" w:author="Jacob Roundy" w:date="2015-05-01T15:23:00Z">
          <w:r w:rsidR="0048544B" w:rsidDel="00E549E4">
            <w:delText xml:space="preserve"> </w:delText>
          </w:r>
        </w:del>
        <w:r w:rsidR="0048544B">
          <w:t xml:space="preserve">The technique can also be utilized to characterize entire </w:t>
        </w:r>
      </w:ins>
      <w:ins w:id="23" w:author="Luisa" w:date="2015-04-27T10:28:00Z">
        <w:r w:rsidR="009C43C2">
          <w:t>communities of micr</w:t>
        </w:r>
      </w:ins>
      <w:ins w:id="24" w:author="Luisa" w:date="2015-04-27T10:29:00Z">
        <w:r w:rsidR="009C43C2">
          <w:t>oorganisms in samples</w:t>
        </w:r>
      </w:ins>
      <w:ins w:id="25" w:author="Luisa" w:date="2015-04-27T10:37:00Z">
        <w:r w:rsidR="0048544B">
          <w:t>.</w:t>
        </w:r>
      </w:ins>
    </w:p>
    <w:p w14:paraId="14E6F17E" w14:textId="77777777" w:rsidR="00F965F5" w:rsidRDefault="00F965F5" w:rsidP="00491041"/>
    <w:p w14:paraId="3E091B46" w14:textId="14D39125" w:rsidR="00E16273" w:rsidRDefault="002E6946" w:rsidP="00491041">
      <w:pPr>
        <w:rPr>
          <w:ins w:id="26" w:author="Luisa" w:date="2015-04-27T12:09:00Z"/>
        </w:rPr>
      </w:pPr>
      <w:ins w:id="27" w:author="Luisa" w:date="2015-04-27T11:13:00Z">
        <w:r>
          <w:t xml:space="preserve">The culturing of </w:t>
        </w:r>
      </w:ins>
      <w:ins w:id="28" w:author="Luisa" w:date="2015-04-27T11:02:00Z">
        <w:r>
          <w:t xml:space="preserve">microorganisms </w:t>
        </w:r>
        <w:r w:rsidR="00EE7E9B">
          <w:t xml:space="preserve">in the laboratory using specialized growth media </w:t>
        </w:r>
      </w:ins>
      <w:ins w:id="29" w:author="Luisa" w:date="2015-04-27T11:13:00Z">
        <w:r>
          <w:t>is a classical technique</w:t>
        </w:r>
        <w:del w:id="30" w:author="Jacob Roundy" w:date="2015-05-01T15:42:00Z">
          <w:r w:rsidDel="00492557">
            <w:delText>,</w:delText>
          </w:r>
        </w:del>
        <w:r>
          <w:t xml:space="preserve"> and </w:t>
        </w:r>
      </w:ins>
      <w:ins w:id="31" w:author="Luisa" w:date="2015-04-27T11:02:00Z">
        <w:r w:rsidR="00EE7E9B">
          <w:t>remain</w:t>
        </w:r>
      </w:ins>
      <w:ins w:id="32" w:author="Luisa" w:date="2015-04-27T11:13:00Z">
        <w:r>
          <w:t>s</w:t>
        </w:r>
      </w:ins>
      <w:ins w:id="33" w:author="Luisa" w:date="2015-04-27T11:02:00Z">
        <w:r w:rsidR="00EE7E9B">
          <w:t xml:space="preserve"> </w:t>
        </w:r>
      </w:ins>
      <w:ins w:id="34" w:author="Luisa" w:date="2015-04-27T11:10:00Z">
        <w:r>
          <w:t xml:space="preserve">in </w:t>
        </w:r>
        <w:r w:rsidR="00EE7E9B">
          <w:t>use for</w:t>
        </w:r>
      </w:ins>
      <w:r w:rsidR="009E2964">
        <w:t xml:space="preserve"> </w:t>
      </w:r>
      <w:ins w:id="35" w:author="Luisa" w:date="2015-04-27T11:05:00Z">
        <w:r w:rsidR="00EE7E9B">
          <w:t xml:space="preserve">the detection of </w:t>
        </w:r>
      </w:ins>
      <w:r w:rsidR="009E2964">
        <w:t>microorganisms</w:t>
      </w:r>
      <w:ins w:id="36" w:author="Luisa" w:date="2015-04-27T11:05:00Z">
        <w:r w:rsidR="00EE7E9B">
          <w:t xml:space="preserve"> in environmental samples</w:t>
        </w:r>
        <w:r w:rsidR="00E17400">
          <w:t>. M</w:t>
        </w:r>
      </w:ins>
      <w:ins w:id="37" w:author="Luisa" w:date="2015-04-27T11:20:00Z">
        <w:r>
          <w:t xml:space="preserve">any </w:t>
        </w:r>
      </w:ins>
      <w:ins w:id="38" w:author="Luisa" w:date="2015-04-27T11:15:00Z">
        <w:r>
          <w:t>microbes</w:t>
        </w:r>
      </w:ins>
      <w:ins w:id="39" w:author="Luisa" w:date="2015-04-27T11:20:00Z">
        <w:r>
          <w:t xml:space="preserve"> </w:t>
        </w:r>
      </w:ins>
      <w:ins w:id="40" w:author="Luisa" w:date="2015-04-27T11:22:00Z">
        <w:r>
          <w:t>in the natural environment</w:t>
        </w:r>
      </w:ins>
      <w:ins w:id="41" w:author="Luisa" w:date="2015-04-27T11:24:00Z">
        <w:r w:rsidR="00E17400">
          <w:t xml:space="preserve">, while alive, </w:t>
        </w:r>
      </w:ins>
      <w:ins w:id="42" w:author="Luisa" w:date="2015-04-27T11:20:00Z">
        <w:r>
          <w:t>maintain low levels of metabolic activity</w:t>
        </w:r>
      </w:ins>
      <w:ins w:id="43" w:author="Luisa" w:date="2015-04-27T11:10:00Z">
        <w:r w:rsidR="00EE7E9B">
          <w:t xml:space="preserve"> </w:t>
        </w:r>
      </w:ins>
      <w:ins w:id="44" w:author="Luisa" w:date="2015-04-27T11:21:00Z">
        <w:r>
          <w:t>and</w:t>
        </w:r>
      </w:ins>
      <w:ins w:id="45" w:author="Luisa" w:date="2015-04-27T11:22:00Z">
        <w:r>
          <w:t>/</w:t>
        </w:r>
      </w:ins>
      <w:ins w:id="46" w:author="Luisa" w:date="2015-04-27T11:21:00Z">
        <w:r>
          <w:t xml:space="preserve">or doubling </w:t>
        </w:r>
      </w:ins>
      <w:ins w:id="47" w:author="Luisa" w:date="2015-04-27T11:22:00Z">
        <w:r w:rsidR="00E17400">
          <w:t xml:space="preserve">times and are </w:t>
        </w:r>
      </w:ins>
      <w:ins w:id="48" w:author="Luisa" w:date="2015-04-27T11:25:00Z">
        <w:r w:rsidR="00E17400">
          <w:t xml:space="preserve">thus </w:t>
        </w:r>
      </w:ins>
      <w:ins w:id="49" w:author="Luisa" w:date="2015-04-27T11:22:00Z">
        <w:r w:rsidR="00E17400">
          <w:t xml:space="preserve">referred </w:t>
        </w:r>
      </w:ins>
      <w:ins w:id="50" w:author="Luisa" w:date="2015-04-27T11:25:00Z">
        <w:r w:rsidR="00E17400">
          <w:t>to as viable but non-</w:t>
        </w:r>
        <w:proofErr w:type="spellStart"/>
        <w:r w:rsidR="00E17400">
          <w:t>culturable</w:t>
        </w:r>
        <w:proofErr w:type="spellEnd"/>
        <w:r w:rsidR="00E17400">
          <w:t xml:space="preserve"> (VBNC) organisms</w:t>
        </w:r>
      </w:ins>
      <w:ins w:id="51" w:author="Luisa" w:date="2015-04-27T11:26:00Z">
        <w:r w:rsidR="00E17400">
          <w:t xml:space="preserve">. </w:t>
        </w:r>
        <w:r w:rsidR="00AB579D">
          <w:t>The use of culture-based techniques alone cannot detect these viable but non-</w:t>
        </w:r>
        <w:proofErr w:type="spellStart"/>
        <w:r w:rsidR="00AB579D">
          <w:t>culturable</w:t>
        </w:r>
        <w:proofErr w:type="spellEnd"/>
        <w:r w:rsidR="00AB579D">
          <w:t xml:space="preserve"> microbes </w:t>
        </w:r>
      </w:ins>
      <w:ins w:id="52" w:author="Luisa" w:date="2015-04-27T11:30:00Z">
        <w:r w:rsidR="00AB579D">
          <w:t>and</w:t>
        </w:r>
      </w:ins>
      <w:r w:rsidR="008E46A0">
        <w:t>,</w:t>
      </w:r>
      <w:ins w:id="53" w:author="Luisa" w:date="2015-04-27T11:30:00Z">
        <w:r w:rsidR="00AB579D">
          <w:t xml:space="preserve"> therefore</w:t>
        </w:r>
      </w:ins>
      <w:ins w:id="54" w:author="Jacob Roundy" w:date="2015-05-01T15:44:00Z">
        <w:r w:rsidR="008E46A0">
          <w:t>,</w:t>
        </w:r>
      </w:ins>
      <w:ins w:id="55" w:author="Luisa" w:date="2015-04-27T11:30:00Z">
        <w:r w:rsidR="00AB579D">
          <w:t xml:space="preserve"> </w:t>
        </w:r>
      </w:ins>
      <w:ins w:id="56" w:author="Jacob Roundy" w:date="2015-05-01T15:44:00Z">
        <w:r w:rsidR="008E46A0">
          <w:t>does</w:t>
        </w:r>
      </w:ins>
      <w:ins w:id="57" w:author="Luisa" w:date="2015-04-27T11:40:00Z">
        <w:r w:rsidR="004B2916">
          <w:t xml:space="preserve"> not</w:t>
        </w:r>
      </w:ins>
      <w:ins w:id="58" w:author="Luisa" w:date="2015-04-27T11:30:00Z">
        <w:r w:rsidR="00AB579D">
          <w:t xml:space="preserve"> provide a </w:t>
        </w:r>
      </w:ins>
      <w:ins w:id="59" w:author="Luisa" w:date="2015-04-27T11:35:00Z">
        <w:r w:rsidR="0070158D">
          <w:t>thorough assessment</w:t>
        </w:r>
      </w:ins>
      <w:ins w:id="60" w:author="Luisa" w:date="2015-04-27T11:30:00Z">
        <w:r w:rsidR="00AB579D">
          <w:t xml:space="preserve"> of microbial populations in samples</w:t>
        </w:r>
      </w:ins>
      <w:ins w:id="61" w:author="Luisa" w:date="2015-04-27T11:31:00Z">
        <w:r w:rsidR="00AB579D">
          <w:t xml:space="preserve">. The use of PCR allows for the </w:t>
        </w:r>
      </w:ins>
      <w:r w:rsidR="009E2964">
        <w:t>detect</w:t>
      </w:r>
      <w:ins w:id="62" w:author="Luisa" w:date="2015-04-27T11:31:00Z">
        <w:r w:rsidR="0070158D">
          <w:t xml:space="preserve">ion of </w:t>
        </w:r>
      </w:ins>
      <w:proofErr w:type="spellStart"/>
      <w:ins w:id="63" w:author="Luisa" w:date="2015-04-27T12:10:00Z">
        <w:r w:rsidR="00766912">
          <w:t>culturable</w:t>
        </w:r>
        <w:proofErr w:type="spellEnd"/>
        <w:r w:rsidR="00766912">
          <w:t xml:space="preserve"> microbes, </w:t>
        </w:r>
      </w:ins>
      <w:del w:id="64" w:author="Luisa" w:date="2015-04-27T11:58:00Z">
        <w:r w:rsidR="009E2964" w:rsidDel="0070158D">
          <w:delText xml:space="preserve"> </w:delText>
        </w:r>
      </w:del>
      <w:r w:rsidR="009E2964">
        <w:t>VBNC organisms</w:t>
      </w:r>
      <w:ins w:id="65" w:author="Luisa" w:date="2015-04-27T12:11:00Z">
        <w:r w:rsidR="00766912">
          <w:t>, and</w:t>
        </w:r>
      </w:ins>
      <w:ins w:id="66" w:author="Luisa" w:date="2015-04-27T11:59:00Z">
        <w:r w:rsidR="00E16273">
          <w:t xml:space="preserve"> those that are no longer alive or active</w:t>
        </w:r>
      </w:ins>
      <w:ins w:id="67" w:author="Jacob Roundy" w:date="2015-05-01T15:45:00Z">
        <w:r w:rsidR="008E46A0">
          <w:t>,</w:t>
        </w:r>
      </w:ins>
      <w:ins w:id="68" w:author="Luisa" w:date="2015-04-27T11:36:00Z">
        <w:r w:rsidR="0070158D">
          <w:t xml:space="preserve"> as the amplification</w:t>
        </w:r>
        <w:r w:rsidR="004B2916">
          <w:t xml:space="preserve"> of </w:t>
        </w:r>
      </w:ins>
      <w:r w:rsidR="009E2964">
        <w:t>genetic sequence</w:t>
      </w:r>
      <w:ins w:id="69" w:author="Luisa" w:date="2015-04-27T11:36:00Z">
        <w:r w:rsidR="004B2916">
          <w:t>s</w:t>
        </w:r>
      </w:ins>
      <w:r w:rsidR="009E2964">
        <w:t xml:space="preserve"> </w:t>
      </w:r>
      <w:ins w:id="70" w:author="Luisa" w:date="2015-04-27T11:39:00Z">
        <w:r w:rsidR="004B2916">
          <w:t xml:space="preserve">does not </w:t>
        </w:r>
      </w:ins>
      <w:ins w:id="71" w:author="Luisa" w:date="2015-04-27T11:52:00Z">
        <w:r w:rsidR="00B112A0">
          <w:t xml:space="preserve">generally </w:t>
        </w:r>
      </w:ins>
      <w:ins w:id="72" w:author="Luisa" w:date="2015-04-27T11:39:00Z">
        <w:r w:rsidR="004B2916">
          <w:t xml:space="preserve">require the </w:t>
        </w:r>
      </w:ins>
      <w:ins w:id="73" w:author="Luisa" w:date="2015-04-27T11:53:00Z">
        <w:r w:rsidR="00B112A0">
          <w:t>pre-</w:t>
        </w:r>
      </w:ins>
      <w:ins w:id="74" w:author="Luisa" w:date="2015-04-27T11:52:00Z">
        <w:r w:rsidR="00B112A0">
          <w:t xml:space="preserve">enrichment of microorganisms </w:t>
        </w:r>
      </w:ins>
      <w:ins w:id="75" w:author="Luisa" w:date="2015-04-27T11:54:00Z">
        <w:r w:rsidR="00B112A0">
          <w:t xml:space="preserve">present </w:t>
        </w:r>
      </w:ins>
      <w:ins w:id="76" w:author="Luisa" w:date="2015-04-27T11:52:00Z">
        <w:r w:rsidR="00B112A0">
          <w:t xml:space="preserve">in </w:t>
        </w:r>
      </w:ins>
      <w:ins w:id="77" w:author="Luisa" w:date="2015-04-27T11:54:00Z">
        <w:r w:rsidR="00B112A0">
          <w:t xml:space="preserve">environmental </w:t>
        </w:r>
      </w:ins>
      <w:ins w:id="78" w:author="Luisa" w:date="2015-04-27T11:52:00Z">
        <w:r w:rsidR="00B112A0">
          <w:t>samples</w:t>
        </w:r>
      </w:ins>
      <w:r w:rsidR="00E73417">
        <w:t>.</w:t>
      </w:r>
      <w:ins w:id="79" w:author="Luisa" w:date="2015-04-27T11:55:00Z">
        <w:r w:rsidR="0070158D">
          <w:t xml:space="preserve"> </w:t>
        </w:r>
      </w:ins>
      <w:ins w:id="80" w:author="Luisa" w:date="2015-04-27T12:11:00Z">
        <w:r w:rsidR="00766912">
          <w:t xml:space="preserve">However, </w:t>
        </w:r>
      </w:ins>
      <w:ins w:id="81" w:author="Luisa" w:date="2015-04-27T12:07:00Z">
        <w:r w:rsidR="00E16273">
          <w:t xml:space="preserve">PCR </w:t>
        </w:r>
      </w:ins>
      <w:ins w:id="82" w:author="Luisa" w:date="2015-04-27T12:11:00Z">
        <w:r w:rsidR="00766912">
          <w:t>cannot differentiate the aforemention</w:t>
        </w:r>
      </w:ins>
      <w:ins w:id="83" w:author="Luisa" w:date="2015-04-27T12:12:00Z">
        <w:r w:rsidR="00766912">
          <w:t>ed</w:t>
        </w:r>
      </w:ins>
      <w:ins w:id="84" w:author="Luisa" w:date="2015-04-27T12:11:00Z">
        <w:r w:rsidR="00766912">
          <w:t xml:space="preserve"> states of </w:t>
        </w:r>
      </w:ins>
      <w:ins w:id="85" w:author="Luisa" w:date="2015-04-27T12:07:00Z">
        <w:r w:rsidR="00766912">
          <w:t xml:space="preserve">viability </w:t>
        </w:r>
      </w:ins>
      <w:ins w:id="86" w:author="Luisa" w:date="2015-04-27T12:12:00Z">
        <w:r w:rsidR="00766912">
          <w:t xml:space="preserve">and activity </w:t>
        </w:r>
      </w:ins>
      <w:ins w:id="87" w:author="Luisa" w:date="2015-04-27T12:13:00Z">
        <w:r w:rsidR="00766912">
          <w:t xml:space="preserve">found </w:t>
        </w:r>
      </w:ins>
      <w:ins w:id="88" w:author="Luisa" w:date="2015-04-27T12:07:00Z">
        <w:r w:rsidR="00766912">
          <w:t xml:space="preserve">in samples. When combined </w:t>
        </w:r>
      </w:ins>
      <w:ins w:id="89" w:author="Luisa" w:date="2015-04-27T12:13:00Z">
        <w:r w:rsidR="00766912">
          <w:t>with</w:t>
        </w:r>
        <w:del w:id="90" w:author="Jacob Roundy" w:date="2015-05-01T15:45:00Z">
          <w:r w:rsidR="00766912" w:rsidDel="008E46A0">
            <w:delText xml:space="preserve"> a</w:delText>
          </w:r>
        </w:del>
        <w:r w:rsidR="00766912">
          <w:t xml:space="preserve"> one or more </w:t>
        </w:r>
      </w:ins>
      <w:r w:rsidR="00EE67DA">
        <w:t>culture</w:t>
      </w:r>
      <w:r w:rsidR="00E16273">
        <w:t>-based</w:t>
      </w:r>
      <w:ins w:id="91" w:author="Luisa" w:date="2015-04-27T12:09:00Z">
        <w:r w:rsidR="00E16273">
          <w:t xml:space="preserve"> techni</w:t>
        </w:r>
        <w:r w:rsidR="00766912">
          <w:t>ques</w:t>
        </w:r>
      </w:ins>
      <w:ins w:id="92" w:author="Luisa" w:date="2015-04-27T12:14:00Z">
        <w:r w:rsidR="00766912">
          <w:t xml:space="preserve">, the viability or certain subsets of microorganisms may </w:t>
        </w:r>
      </w:ins>
      <w:ins w:id="93" w:author="Luisa" w:date="2015-04-27T12:18:00Z">
        <w:r w:rsidR="006659BA">
          <w:t xml:space="preserve">still </w:t>
        </w:r>
      </w:ins>
      <w:ins w:id="94" w:author="Luisa" w:date="2015-04-27T12:14:00Z">
        <w:r w:rsidR="00766912">
          <w:t xml:space="preserve">be determined. </w:t>
        </w:r>
      </w:ins>
    </w:p>
    <w:p w14:paraId="5F38540C" w14:textId="3198D1B2" w:rsidR="00F965F5" w:rsidRDefault="00F965F5" w:rsidP="00491041"/>
    <w:p w14:paraId="1695D8B7" w14:textId="211BBC7E" w:rsidR="009E511F" w:rsidRDefault="003C49A8" w:rsidP="00491041">
      <w:pPr>
        <w:rPr>
          <w:ins w:id="95" w:author="Bradley Schmitz" w:date="2015-04-27T18:39:00Z"/>
        </w:rPr>
      </w:pPr>
      <w:ins w:id="96" w:author="Luisa" w:date="2015-05-01T06:00:00Z">
        <w:r>
          <w:t xml:space="preserve">The detection of </w:t>
        </w:r>
      </w:ins>
      <w:ins w:id="97" w:author="Luisa" w:date="2015-05-01T05:56:00Z">
        <w:r>
          <w:t>h</w:t>
        </w:r>
      </w:ins>
      <w:ins w:id="98" w:author="Luisa" w:date="2015-05-01T05:52:00Z">
        <w:r>
          <w:t>uman pathogenic m</w:t>
        </w:r>
      </w:ins>
      <w:ins w:id="99" w:author="Bradley Schmitz" w:date="2015-04-27T18:39:00Z">
        <w:r w:rsidR="009E511F">
          <w:t>icroorganisms</w:t>
        </w:r>
      </w:ins>
      <w:ins w:id="100" w:author="Luisa" w:date="2015-05-01T06:01:00Z">
        <w:r w:rsidR="006505E7">
          <w:t xml:space="preserve"> in the environment i</w:t>
        </w:r>
      </w:ins>
      <w:ins w:id="101" w:author="Jacob Roundy" w:date="2015-05-01T15:56:00Z">
        <w:r w:rsidR="001E4F4E">
          <w:t>s a</w:t>
        </w:r>
      </w:ins>
      <w:r w:rsidR="006505E7">
        <w:t xml:space="preserve"> </w:t>
      </w:r>
      <w:ins w:id="102" w:author="Jacob Roundy" w:date="2015-05-01T15:56:00Z">
        <w:r w:rsidR="001E4F4E">
          <w:t xml:space="preserve">particular </w:t>
        </w:r>
      </w:ins>
      <w:ins w:id="103" w:author="Luisa" w:date="2015-05-01T06:01:00Z">
        <w:r w:rsidR="006505E7">
          <w:t>challenge</w:t>
        </w:r>
      </w:ins>
      <w:ins w:id="104" w:author="Jacob Roundy" w:date="2015-05-01T15:56:00Z">
        <w:r w:rsidR="001E4F4E">
          <w:t>,</w:t>
        </w:r>
      </w:ins>
      <w:ins w:id="105" w:author="Luisa" w:date="2015-05-01T06:01:00Z">
        <w:r w:rsidR="006505E7">
          <w:t xml:space="preserve"> as they</w:t>
        </w:r>
      </w:ins>
      <w:del w:id="106" w:author="Luisa" w:date="2015-05-01T06:01:00Z">
        <w:r w:rsidR="009E511F" w:rsidDel="006505E7">
          <w:delText xml:space="preserve"> </w:delText>
        </w:r>
      </w:del>
      <w:ins w:id="107" w:author="Luisa" w:date="2015-05-01T06:01:00Z">
        <w:r w:rsidR="006505E7">
          <w:t xml:space="preserve"> </w:t>
        </w:r>
      </w:ins>
      <w:ins w:id="108" w:author="Luisa" w:date="2015-05-01T06:03:00Z">
        <w:r w:rsidR="006505E7">
          <w:t>may be present in low numbers</w:t>
        </w:r>
      </w:ins>
      <w:ins w:id="109" w:author="Luisa" w:date="2015-05-01T06:05:00Z">
        <w:r w:rsidR="006505E7">
          <w:t>, yet are still capable of causing illness in humans</w:t>
        </w:r>
      </w:ins>
      <w:ins w:id="110" w:author="Luisa" w:date="2015-05-01T06:02:00Z">
        <w:r w:rsidR="006505E7">
          <w:t>.</w:t>
        </w:r>
      </w:ins>
      <w:r w:rsidR="009E511F">
        <w:t xml:space="preserve"> </w:t>
      </w:r>
      <w:ins w:id="111" w:author="Luisa" w:date="2015-05-01T06:05:00Z">
        <w:r w:rsidR="006505E7">
          <w:t xml:space="preserve">For example, </w:t>
        </w:r>
      </w:ins>
      <w:ins w:id="112" w:author="Luisa" w:date="2015-05-01T06:04:00Z">
        <w:r w:rsidR="006505E7">
          <w:t>risk assessment of human noroviruses indicated that</w:t>
        </w:r>
      </w:ins>
      <w:ins w:id="113" w:author="Luisa" w:date="2015-05-01T06:06:00Z">
        <w:r w:rsidR="006505E7">
          <w:t xml:space="preserve"> ingestion of as few as 10 to 100 viruses can initiate acute gastroenteritis.</w:t>
        </w:r>
      </w:ins>
      <w:ins w:id="114" w:author="Luisa" w:date="2015-05-01T06:07:00Z">
        <w:r w:rsidR="006505E7">
          <w:t xml:space="preserve"> The </w:t>
        </w:r>
      </w:ins>
      <w:ins w:id="115" w:author="Bradley Schmitz" w:date="2015-04-27T18:41:00Z">
        <w:r w:rsidR="00CE60E2">
          <w:t xml:space="preserve">Nested-PCR </w:t>
        </w:r>
      </w:ins>
      <w:ins w:id="116" w:author="Luisa" w:date="2015-05-01T06:07:00Z">
        <w:r w:rsidR="006505E7">
          <w:t xml:space="preserve">technique facilitates the detection of </w:t>
        </w:r>
      </w:ins>
      <w:ins w:id="117" w:author="Bradley Schmitz" w:date="2015-04-27T18:41:00Z">
        <w:r w:rsidR="00CE60E2">
          <w:t>low concentration</w:t>
        </w:r>
      </w:ins>
      <w:ins w:id="118" w:author="Luisa" w:date="2015-05-01T06:08:00Z">
        <w:r w:rsidR="006505E7">
          <w:t>s of</w:t>
        </w:r>
      </w:ins>
      <w:ins w:id="119" w:author="Bradley Schmitz" w:date="2015-04-27T18:41:00Z">
        <w:r w:rsidR="00CE60E2">
          <w:t xml:space="preserve"> </w:t>
        </w:r>
      </w:ins>
      <w:ins w:id="120" w:author="Bradley Schmitz" w:date="2015-04-27T18:43:00Z">
        <w:r w:rsidR="00CE60E2">
          <w:t>microorganisms</w:t>
        </w:r>
      </w:ins>
      <w:ins w:id="121" w:author="Bradley Schmitz" w:date="2015-04-27T18:41:00Z">
        <w:r w:rsidR="00CE60E2">
          <w:t xml:space="preserve"> </w:t>
        </w:r>
      </w:ins>
      <w:ins w:id="122" w:author="Luisa" w:date="2015-05-01T06:08:00Z">
        <w:r w:rsidR="006505E7">
          <w:t>by employing a two-step</w:t>
        </w:r>
      </w:ins>
      <w:ins w:id="123" w:author="Bradley Schmitz" w:date="2015-04-27T18:41:00Z">
        <w:r w:rsidR="00CE60E2">
          <w:t xml:space="preserve"> PCR </w:t>
        </w:r>
      </w:ins>
      <w:ins w:id="124" w:author="Luisa" w:date="2015-05-01T06:09:00Z">
        <w:r w:rsidR="006505E7">
          <w:t>utilizing</w:t>
        </w:r>
      </w:ins>
      <w:ins w:id="125" w:author="Bradley Schmitz" w:date="2015-04-27T18:41:00Z">
        <w:r w:rsidR="00CE60E2">
          <w:t xml:space="preserve"> specific primers. The </w:t>
        </w:r>
      </w:ins>
      <w:ins w:id="126" w:author="Bradley Schmitz" w:date="2015-04-27T18:43:00Z">
        <w:r w:rsidR="00CE60E2">
          <w:t xml:space="preserve">first PCR assay is performed using primers that are designed to anneal and </w:t>
        </w:r>
      </w:ins>
      <w:ins w:id="127" w:author="Bradley Schmitz" w:date="2015-04-27T18:44:00Z">
        <w:r w:rsidR="00CE60E2">
          <w:t>initiate</w:t>
        </w:r>
      </w:ins>
      <w:ins w:id="128" w:author="Bradley Schmitz" w:date="2015-04-27T18:43:00Z">
        <w:r w:rsidR="00CE60E2">
          <w:t xml:space="preserve"> </w:t>
        </w:r>
      </w:ins>
      <w:ins w:id="129" w:author="Bradley Schmitz" w:date="2015-04-27T18:44:00Z">
        <w:r w:rsidR="00CE60E2">
          <w:t>amplification for a</w:t>
        </w:r>
      </w:ins>
      <w:ins w:id="130" w:author="Bradley Schmitz" w:date="2015-04-27T18:47:00Z">
        <w:r w:rsidR="00CE60E2">
          <w:t xml:space="preserve"> random </w:t>
        </w:r>
      </w:ins>
      <w:ins w:id="131" w:author="Bradley Schmitz" w:date="2015-04-27T18:44:00Z">
        <w:r w:rsidR="00CE60E2">
          <w:t>subset of microbes</w:t>
        </w:r>
      </w:ins>
      <w:ins w:id="132" w:author="Bradley Schmitz" w:date="2015-04-27T18:45:00Z">
        <w:r w:rsidR="00CE60E2">
          <w:t xml:space="preserve">. </w:t>
        </w:r>
      </w:ins>
      <w:ins w:id="133" w:author="Bradley Schmitz" w:date="2015-04-27T18:47:00Z">
        <w:r w:rsidR="00CE60E2">
          <w:t>The second PCR is performed u</w:t>
        </w:r>
      </w:ins>
      <w:ins w:id="134" w:author="Luisa" w:date="2015-05-01T06:09:00Z">
        <w:r w:rsidR="006505E7">
          <w:t>sing</w:t>
        </w:r>
      </w:ins>
      <w:ins w:id="135" w:author="Bradley Schmitz" w:date="2015-04-27T18:47:00Z">
        <w:r w:rsidR="00CE60E2">
          <w:t xml:space="preserve"> a specific primer that only anneal</w:t>
        </w:r>
      </w:ins>
      <w:ins w:id="136" w:author="Jacob Roundy" w:date="2015-05-01T15:58:00Z">
        <w:r w:rsidR="00207D18">
          <w:t>s</w:t>
        </w:r>
      </w:ins>
      <w:r w:rsidR="00CE60E2">
        <w:t xml:space="preserve"> to </w:t>
      </w:r>
      <w:ins w:id="137" w:author="Luisa" w:date="2015-05-01T06:09:00Z">
        <w:r w:rsidR="006505E7">
          <w:t xml:space="preserve">the target </w:t>
        </w:r>
      </w:ins>
      <w:del w:id="138" w:author="Luisa" w:date="2015-05-01T06:10:00Z">
        <w:r w:rsidR="00CE60E2" w:rsidDel="006505E7">
          <w:delText xml:space="preserve"> </w:delText>
        </w:r>
      </w:del>
      <w:ins w:id="139" w:author="Luisa" w:date="2015-05-01T06:10:00Z">
        <w:r w:rsidR="006505E7">
          <w:t>micro</w:t>
        </w:r>
      </w:ins>
      <w:ins w:id="140" w:author="Bradley Schmitz" w:date="2015-04-27T18:47:00Z">
        <w:r w:rsidR="00CE60E2">
          <w:t xml:space="preserve">organism. </w:t>
        </w:r>
      </w:ins>
      <w:ins w:id="141" w:author="Luisa" w:date="2015-05-01T06:13:00Z">
        <w:r w:rsidR="00FA1BF7">
          <w:t xml:space="preserve">When conducted properly, </w:t>
        </w:r>
      </w:ins>
      <w:ins w:id="142" w:author="Luisa" w:date="2015-05-01T06:10:00Z">
        <w:r w:rsidR="006505E7">
          <w:t>Nested-</w:t>
        </w:r>
      </w:ins>
      <w:ins w:id="143" w:author="Bradley Schmitz" w:date="2015-04-27T18:47:00Z">
        <w:r w:rsidR="00CE60E2">
          <w:t>PCR</w:t>
        </w:r>
      </w:ins>
      <w:ins w:id="144" w:author="Bradley Schmitz" w:date="2015-04-27T18:51:00Z">
        <w:r w:rsidR="00A24B45">
          <w:t xml:space="preserve"> </w:t>
        </w:r>
      </w:ins>
      <w:ins w:id="145" w:author="Luisa" w:date="2015-05-01T06:12:00Z">
        <w:r w:rsidR="00FA1BF7">
          <w:t xml:space="preserve">allows for </w:t>
        </w:r>
      </w:ins>
      <w:ins w:id="146" w:author="Luisa" w:date="2015-05-01T06:16:00Z">
        <w:r w:rsidR="00FA1BF7">
          <w:t xml:space="preserve">pathogens of </w:t>
        </w:r>
      </w:ins>
      <w:ins w:id="147" w:author="Luisa" w:date="2015-05-01T06:14:00Z">
        <w:r w:rsidR="00FA1BF7">
          <w:t>interest</w:t>
        </w:r>
      </w:ins>
      <w:ins w:id="148" w:author="Luisa" w:date="2015-05-01T06:15:00Z">
        <w:r w:rsidR="00FA1BF7">
          <w:t xml:space="preserve"> that are</w:t>
        </w:r>
      </w:ins>
      <w:ins w:id="149" w:author="Luisa" w:date="2015-05-01T06:14:00Z">
        <w:r w:rsidR="00FA1BF7">
          <w:t xml:space="preserve"> </w:t>
        </w:r>
      </w:ins>
      <w:ins w:id="150" w:author="Luisa" w:date="2015-05-01T06:12:00Z">
        <w:r w:rsidR="00FA1BF7">
          <w:t xml:space="preserve">present </w:t>
        </w:r>
      </w:ins>
      <w:ins w:id="151" w:author="Bradley Schmitz" w:date="2015-04-27T18:47:00Z">
        <w:r w:rsidR="00CE60E2">
          <w:t xml:space="preserve">at low concentrations in the natural environment to be amplified </w:t>
        </w:r>
      </w:ins>
      <w:ins w:id="152" w:author="Luisa" w:date="2015-05-01T06:13:00Z">
        <w:r w:rsidR="00FA1BF7">
          <w:t>to</w:t>
        </w:r>
      </w:ins>
      <w:ins w:id="153" w:author="Bradley Schmitz" w:date="2015-04-27T18:50:00Z">
        <w:r w:rsidR="00A24B45">
          <w:t xml:space="preserve"> high</w:t>
        </w:r>
      </w:ins>
      <w:ins w:id="154" w:author="Luisa" w:date="2015-05-01T06:11:00Z">
        <w:r w:rsidR="00FA1BF7">
          <w:t>er</w:t>
        </w:r>
      </w:ins>
      <w:ins w:id="155" w:author="Luisa" w:date="2015-05-01T06:13:00Z">
        <w:r w:rsidR="00FA1BF7">
          <w:t xml:space="preserve"> levels</w:t>
        </w:r>
      </w:ins>
      <w:ins w:id="156" w:author="Bradley Schmitz" w:date="2015-04-27T18:50:00Z">
        <w:r w:rsidR="00A24B45">
          <w:t xml:space="preserve"> that are </w:t>
        </w:r>
      </w:ins>
      <w:ins w:id="157" w:author="Luisa" w:date="2015-05-01T06:16:00Z">
        <w:r w:rsidR="00FA1BF7">
          <w:t xml:space="preserve">then </w:t>
        </w:r>
      </w:ins>
      <w:ins w:id="158" w:author="Bradley Schmitz" w:date="2015-04-27T18:50:00Z">
        <w:r w:rsidR="00A24B45">
          <w:t xml:space="preserve">detectable. </w:t>
        </w:r>
      </w:ins>
    </w:p>
    <w:p w14:paraId="09645669" w14:textId="77777777" w:rsidR="00875F91" w:rsidRDefault="00875F91" w:rsidP="00491041"/>
    <w:p w14:paraId="475BA008" w14:textId="25A8BF6A" w:rsidR="00A15F28" w:rsidRPr="006066C9" w:rsidRDefault="006466F1" w:rsidP="00491041">
      <w:pPr>
        <w:rPr>
          <w:sz w:val="28"/>
        </w:rPr>
      </w:pPr>
      <w:r w:rsidRPr="006066C9">
        <w:rPr>
          <w:b/>
          <w:sz w:val="28"/>
        </w:rPr>
        <w:t>Procedure:</w:t>
      </w:r>
    </w:p>
    <w:p w14:paraId="611DFE16" w14:textId="77777777" w:rsidR="00DC18E8" w:rsidRPr="00DC18E8" w:rsidRDefault="00DC18E8" w:rsidP="00491041">
      <w:pPr>
        <w:rPr>
          <w:b/>
          <w:sz w:val="8"/>
          <w:szCs w:val="8"/>
        </w:rPr>
      </w:pPr>
    </w:p>
    <w:p w14:paraId="0443DD54" w14:textId="19827A8C" w:rsidR="00444152" w:rsidRPr="00B15635" w:rsidRDefault="00444152" w:rsidP="00491041">
      <w:pPr>
        <w:pStyle w:val="ListParagraph"/>
        <w:numPr>
          <w:ilvl w:val="0"/>
          <w:numId w:val="11"/>
        </w:numPr>
        <w:rPr>
          <w:highlight w:val="yellow"/>
        </w:rPr>
      </w:pPr>
      <w:ins w:id="159" w:author="Bradley Schmitz" w:date="2015-04-27T17:45:00Z">
        <w:r w:rsidRPr="00B15635">
          <w:rPr>
            <w:highlight w:val="yellow"/>
          </w:rPr>
          <w:t xml:space="preserve">Sample </w:t>
        </w:r>
      </w:ins>
      <w:ins w:id="160" w:author="Jacob Roundy" w:date="2015-05-01T15:58:00Z">
        <w:r w:rsidR="00207D18" w:rsidRPr="00B15635">
          <w:rPr>
            <w:highlight w:val="yellow"/>
          </w:rPr>
          <w:t>C</w:t>
        </w:r>
      </w:ins>
      <w:ins w:id="161" w:author="Bradley Schmitz" w:date="2015-04-27T17:45:00Z">
        <w:r w:rsidRPr="00B15635">
          <w:rPr>
            <w:highlight w:val="yellow"/>
          </w:rPr>
          <w:t>ollection</w:t>
        </w:r>
      </w:ins>
    </w:p>
    <w:p w14:paraId="05057043" w14:textId="77777777" w:rsidR="0092464A" w:rsidRPr="00B15635" w:rsidRDefault="0092464A" w:rsidP="006066C9">
      <w:pPr>
        <w:pStyle w:val="ListParagraph"/>
        <w:ind w:left="360"/>
        <w:rPr>
          <w:ins w:id="162" w:author="Bradley Schmitz" w:date="2015-04-27T17:45:00Z"/>
          <w:highlight w:val="yellow"/>
        </w:rPr>
      </w:pPr>
    </w:p>
    <w:p w14:paraId="0EE109D8" w14:textId="21D9904F" w:rsidR="00444152" w:rsidRDefault="00444152" w:rsidP="006066C9">
      <w:pPr>
        <w:pStyle w:val="ListParagraph"/>
        <w:numPr>
          <w:ilvl w:val="1"/>
          <w:numId w:val="11"/>
        </w:numPr>
        <w:rPr>
          <w:ins w:id="163" w:author="Bradley Schmitz" w:date="2015-04-27T17:46:00Z"/>
        </w:rPr>
      </w:pPr>
      <w:ins w:id="164" w:author="Bradley Schmitz" w:date="2015-04-27T17:46:00Z">
        <w:r w:rsidRPr="00B15635">
          <w:rPr>
            <w:highlight w:val="yellow"/>
          </w:rPr>
          <w:lastRenderedPageBreak/>
          <w:t xml:space="preserve">Collect soil </w:t>
        </w:r>
      </w:ins>
      <w:ins w:id="165" w:author="Jacob Roundy" w:date="2015-05-01T16:04:00Z">
        <w:r w:rsidR="00511D1E" w:rsidRPr="00B15635">
          <w:rPr>
            <w:highlight w:val="yellow"/>
          </w:rPr>
          <w:t xml:space="preserve">by </w:t>
        </w:r>
      </w:ins>
      <w:ins w:id="166" w:author="Bradley Schmitz" w:date="2015-04-27T17:46:00Z">
        <w:r w:rsidRPr="00B15635">
          <w:rPr>
            <w:highlight w:val="yellow"/>
          </w:rPr>
          <w:t xml:space="preserve">using an auger or shovel up to </w:t>
        </w:r>
      </w:ins>
      <w:ins w:id="167" w:author="Jacob Roundy" w:date="2015-05-01T16:04:00Z">
        <w:r w:rsidR="00511D1E" w:rsidRPr="00B15635">
          <w:rPr>
            <w:highlight w:val="yellow"/>
          </w:rPr>
          <w:t xml:space="preserve">a </w:t>
        </w:r>
      </w:ins>
      <w:ins w:id="168" w:author="Bradley Schmitz" w:date="2015-04-27T17:46:00Z">
        <w:r w:rsidRPr="00B15635">
          <w:rPr>
            <w:highlight w:val="yellow"/>
          </w:rPr>
          <w:t>determined depth.</w:t>
        </w:r>
        <w:r>
          <w:t xml:space="preserve"> If collecting soil from the rhizosphere, only collect dir</w:t>
        </w:r>
      </w:ins>
      <w:ins w:id="169" w:author="Jacob Roundy" w:date="2015-05-01T16:04:00Z">
        <w:r w:rsidR="00511D1E">
          <w:t>ectly</w:t>
        </w:r>
      </w:ins>
      <w:ins w:id="170" w:author="Bradley Schmitz" w:date="2015-04-27T17:46:00Z">
        <w:r>
          <w:t xml:space="preserve"> from around </w:t>
        </w:r>
      </w:ins>
      <w:ins w:id="171" w:author="Jacob Roundy" w:date="2015-05-01T16:04:00Z">
        <w:r w:rsidR="00511D1E">
          <w:t xml:space="preserve">the </w:t>
        </w:r>
      </w:ins>
      <w:ins w:id="172" w:author="Bradley Schmitz" w:date="2015-04-27T17:46:00Z">
        <w:r>
          <w:t xml:space="preserve">plant root by hitting </w:t>
        </w:r>
      </w:ins>
      <w:ins w:id="173" w:author="Jacob Roundy" w:date="2015-05-01T16:04:00Z">
        <w:r w:rsidR="00511D1E">
          <w:t xml:space="preserve">the </w:t>
        </w:r>
      </w:ins>
      <w:ins w:id="174" w:author="Bradley Schmitz" w:date="2015-04-27T17:46:00Z">
        <w:r>
          <w:t>soil off the root and into a collection barrel.</w:t>
        </w:r>
      </w:ins>
    </w:p>
    <w:p w14:paraId="3CB05B3C" w14:textId="77777777" w:rsidR="0092464A" w:rsidRDefault="0092464A" w:rsidP="006066C9">
      <w:pPr>
        <w:pStyle w:val="ListParagraph"/>
        <w:ind w:left="792"/>
      </w:pPr>
    </w:p>
    <w:p w14:paraId="3A8E9DDB" w14:textId="33DB70FF" w:rsidR="00444152" w:rsidRPr="00B15635" w:rsidRDefault="00444152" w:rsidP="006066C9">
      <w:pPr>
        <w:pStyle w:val="ListParagraph"/>
        <w:numPr>
          <w:ilvl w:val="1"/>
          <w:numId w:val="11"/>
        </w:numPr>
        <w:rPr>
          <w:ins w:id="175" w:author="Bradley Schmitz" w:date="2015-04-27T17:50:00Z"/>
          <w:highlight w:val="yellow"/>
        </w:rPr>
      </w:pPr>
      <w:ins w:id="176" w:author="Bradley Schmitz" w:date="2015-04-27T17:48:00Z">
        <w:r w:rsidRPr="00B15635">
          <w:rPr>
            <w:highlight w:val="yellow"/>
          </w:rPr>
          <w:t xml:space="preserve">Collect </w:t>
        </w:r>
      </w:ins>
      <w:ins w:id="177" w:author="Jacob Roundy" w:date="2015-05-01T16:04:00Z">
        <w:r w:rsidR="00511D1E" w:rsidRPr="00B15635">
          <w:rPr>
            <w:highlight w:val="yellow"/>
          </w:rPr>
          <w:t xml:space="preserve">the </w:t>
        </w:r>
      </w:ins>
      <w:ins w:id="178" w:author="Bradley Schmitz" w:date="2015-04-27T17:48:00Z">
        <w:r w:rsidRPr="00B15635">
          <w:rPr>
            <w:highlight w:val="yellow"/>
          </w:rPr>
          <w:t xml:space="preserve">water sample by dipping a </w:t>
        </w:r>
      </w:ins>
      <w:ins w:id="179" w:author="Bradley Schmitz" w:date="2015-04-27T17:49:00Z">
        <w:r w:rsidR="000F1F56" w:rsidRPr="00B15635">
          <w:rPr>
            <w:highlight w:val="yellow"/>
          </w:rPr>
          <w:t>sterile Nalgene bottle into the water while holding the end of the dipping stick.</w:t>
        </w:r>
      </w:ins>
    </w:p>
    <w:p w14:paraId="5B5AB201" w14:textId="77777777" w:rsidR="000F1F56" w:rsidRDefault="000F1F56" w:rsidP="006066C9">
      <w:pPr>
        <w:pStyle w:val="ListParagraph"/>
        <w:ind w:left="792"/>
        <w:rPr>
          <w:ins w:id="180" w:author="Bradley Schmitz" w:date="2015-04-27T17:50:00Z"/>
        </w:rPr>
      </w:pPr>
    </w:p>
    <w:p w14:paraId="159BA04F" w14:textId="536DD536" w:rsidR="000F1F56" w:rsidRPr="00B15635" w:rsidRDefault="000F1F56" w:rsidP="000F1F56">
      <w:pPr>
        <w:pStyle w:val="ListParagraph"/>
        <w:numPr>
          <w:ilvl w:val="0"/>
          <w:numId w:val="11"/>
        </w:numPr>
        <w:rPr>
          <w:ins w:id="181" w:author="Bradley Schmitz" w:date="2015-04-27T17:50:00Z"/>
          <w:highlight w:val="yellow"/>
        </w:rPr>
      </w:pPr>
      <w:ins w:id="182" w:author="Bradley Schmitz" w:date="2015-04-27T17:50:00Z">
        <w:r w:rsidRPr="00B15635">
          <w:rPr>
            <w:highlight w:val="yellow"/>
          </w:rPr>
          <w:t>Extract Nucleic Acids</w:t>
        </w:r>
      </w:ins>
    </w:p>
    <w:p w14:paraId="54A8DCAB" w14:textId="77777777" w:rsidR="0092464A" w:rsidRPr="00B15635" w:rsidRDefault="0092464A" w:rsidP="006066C9">
      <w:pPr>
        <w:pStyle w:val="ListParagraph"/>
        <w:ind w:left="792"/>
        <w:rPr>
          <w:highlight w:val="yellow"/>
        </w:rPr>
      </w:pPr>
    </w:p>
    <w:p w14:paraId="3AC284CF" w14:textId="46D312A3" w:rsidR="000F1F56" w:rsidRDefault="000F1F56" w:rsidP="006066C9">
      <w:pPr>
        <w:pStyle w:val="ListParagraph"/>
        <w:numPr>
          <w:ilvl w:val="1"/>
          <w:numId w:val="11"/>
        </w:numPr>
        <w:rPr>
          <w:ins w:id="183" w:author="Bradley Schmitz" w:date="2015-04-27T17:50:00Z"/>
        </w:rPr>
      </w:pPr>
      <w:ins w:id="184" w:author="Bradley Schmitz" w:date="2015-04-27T17:50:00Z">
        <w:r w:rsidRPr="00B15635">
          <w:rPr>
            <w:highlight w:val="yellow"/>
          </w:rPr>
          <w:t>Extract DNA and RNA from organisms by lysing the cells of bacteria or protein capsids of viruses.</w:t>
        </w:r>
        <w:r>
          <w:t xml:space="preserve"> </w:t>
        </w:r>
      </w:ins>
    </w:p>
    <w:p w14:paraId="6D267E16" w14:textId="77777777" w:rsidR="0092464A" w:rsidRDefault="0092464A" w:rsidP="006066C9">
      <w:pPr>
        <w:pStyle w:val="ListParagraph"/>
        <w:ind w:left="792"/>
      </w:pPr>
    </w:p>
    <w:p w14:paraId="66E1BCAA" w14:textId="4EC2C382" w:rsidR="000F1F56" w:rsidRDefault="000F1F56" w:rsidP="006066C9">
      <w:pPr>
        <w:pStyle w:val="ListParagraph"/>
        <w:numPr>
          <w:ilvl w:val="1"/>
          <w:numId w:val="11"/>
        </w:numPr>
        <w:rPr>
          <w:ins w:id="185" w:author="Bradley Schmitz" w:date="2015-04-27T17:53:00Z"/>
        </w:rPr>
      </w:pPr>
      <w:ins w:id="186" w:author="Bradley Schmitz" w:date="2015-04-27T17:51:00Z">
        <w:r>
          <w:t xml:space="preserve">Refer to </w:t>
        </w:r>
      </w:ins>
      <w:ins w:id="187" w:author="Jacob Roundy" w:date="2015-05-01T16:05:00Z">
        <w:r w:rsidR="00511D1E">
          <w:t xml:space="preserve">the </w:t>
        </w:r>
      </w:ins>
      <w:ins w:id="188" w:author="Bradley Schmitz" w:date="2015-04-27T17:52:00Z">
        <w:r>
          <w:t>extraction</w:t>
        </w:r>
      </w:ins>
      <w:ins w:id="189" w:author="Bradley Schmitz" w:date="2015-04-27T17:51:00Z">
        <w:r>
          <w:t xml:space="preserve"> </w:t>
        </w:r>
      </w:ins>
      <w:ins w:id="190" w:author="Bradley Schmitz" w:date="2015-04-27T17:52:00Z">
        <w:r>
          <w:t xml:space="preserve">video: this entire process </w:t>
        </w:r>
      </w:ins>
      <w:ins w:id="191" w:author="Jacob Roundy" w:date="2015-05-01T16:05:00Z">
        <w:r w:rsidR="00511D1E">
          <w:t>is</w:t>
        </w:r>
      </w:ins>
      <w:ins w:id="192" w:author="Bradley Schmitz" w:date="2015-04-27T17:52:00Z">
        <w:r>
          <w:t xml:space="preserve"> expanded upon in a separate video.</w:t>
        </w:r>
      </w:ins>
    </w:p>
    <w:p w14:paraId="3A160CAD" w14:textId="77777777" w:rsidR="000F1F56" w:rsidRDefault="000F1F56" w:rsidP="006066C9">
      <w:pPr>
        <w:pStyle w:val="ListParagraph"/>
        <w:ind w:left="792"/>
        <w:rPr>
          <w:ins w:id="193" w:author="Bradley Schmitz" w:date="2015-04-27T17:52:00Z"/>
        </w:rPr>
      </w:pPr>
    </w:p>
    <w:p w14:paraId="79479E5B" w14:textId="04BCC6BC" w:rsidR="000F1F56" w:rsidRPr="00B15635" w:rsidRDefault="000F1F56" w:rsidP="000F1F56">
      <w:pPr>
        <w:pStyle w:val="ListParagraph"/>
        <w:numPr>
          <w:ilvl w:val="0"/>
          <w:numId w:val="11"/>
        </w:numPr>
        <w:rPr>
          <w:ins w:id="194" w:author="Bradley Schmitz" w:date="2015-04-27T17:54:00Z"/>
          <w:highlight w:val="yellow"/>
        </w:rPr>
      </w:pPr>
      <w:ins w:id="195" w:author="Bradley Schmitz" w:date="2015-04-27T17:53:00Z">
        <w:r w:rsidRPr="00B15635">
          <w:rPr>
            <w:highlight w:val="yellow"/>
          </w:rPr>
          <w:t>Prepare Nucleic acids</w:t>
        </w:r>
      </w:ins>
    </w:p>
    <w:p w14:paraId="78BFF665" w14:textId="77777777" w:rsidR="0092464A" w:rsidRPr="00B15635" w:rsidRDefault="0092464A" w:rsidP="006066C9">
      <w:pPr>
        <w:pStyle w:val="ListParagraph"/>
        <w:ind w:left="792"/>
        <w:rPr>
          <w:highlight w:val="yellow"/>
        </w:rPr>
      </w:pPr>
    </w:p>
    <w:p w14:paraId="5920DE1B" w14:textId="2D26B7B7" w:rsidR="000F1F56" w:rsidRDefault="000F1F56" w:rsidP="006066C9">
      <w:pPr>
        <w:pStyle w:val="ListParagraph"/>
        <w:numPr>
          <w:ilvl w:val="1"/>
          <w:numId w:val="11"/>
        </w:numPr>
        <w:rPr>
          <w:ins w:id="196" w:author="Bradley Schmitz" w:date="2015-04-27T17:54:00Z"/>
        </w:rPr>
      </w:pPr>
      <w:ins w:id="197" w:author="Bradley Schmitz" w:date="2015-04-27T17:54:00Z">
        <w:r w:rsidRPr="00B15635">
          <w:rPr>
            <w:highlight w:val="yellow"/>
          </w:rPr>
          <w:t xml:space="preserve">After extraction, have </w:t>
        </w:r>
      </w:ins>
      <w:ins w:id="198" w:author="Jacob Roundy" w:date="2015-05-01T16:06:00Z">
        <w:r w:rsidR="00511D1E" w:rsidRPr="00B15635">
          <w:rPr>
            <w:highlight w:val="yellow"/>
          </w:rPr>
          <w:t xml:space="preserve">the </w:t>
        </w:r>
      </w:ins>
      <w:ins w:id="199" w:author="Bradley Schmitz" w:date="2015-04-27T17:54:00Z">
        <w:r w:rsidRPr="00B15635">
          <w:rPr>
            <w:highlight w:val="yellow"/>
          </w:rPr>
          <w:t>DNA ready in labeled tubes</w:t>
        </w:r>
        <w:r>
          <w:t xml:space="preserve">. If </w:t>
        </w:r>
      </w:ins>
      <w:ins w:id="200" w:author="Jacob Roundy" w:date="2015-05-01T16:06:00Z">
        <w:r w:rsidR="00511D1E">
          <w:t xml:space="preserve">the </w:t>
        </w:r>
      </w:ins>
      <w:ins w:id="201" w:author="Bradley Schmitz" w:date="2015-04-27T17:54:00Z">
        <w:r>
          <w:t xml:space="preserve">extract needed to be frozen overnight or longer periods of time for storage, thaw </w:t>
        </w:r>
      </w:ins>
      <w:ins w:id="202" w:author="Jacob Roundy" w:date="2015-05-01T16:07:00Z">
        <w:r w:rsidR="00511D1E">
          <w:t xml:space="preserve">the </w:t>
        </w:r>
      </w:ins>
      <w:ins w:id="203" w:author="Bradley Schmitz" w:date="2015-04-27T17:54:00Z">
        <w:r>
          <w:t>DNA tubes at room temperature.</w:t>
        </w:r>
      </w:ins>
    </w:p>
    <w:p w14:paraId="775C69D0" w14:textId="77777777" w:rsidR="0092464A" w:rsidRDefault="0092464A" w:rsidP="006066C9">
      <w:pPr>
        <w:pStyle w:val="ListParagraph"/>
        <w:ind w:left="792"/>
      </w:pPr>
    </w:p>
    <w:p w14:paraId="0BF74981" w14:textId="43DBA351" w:rsidR="000F1F56" w:rsidRDefault="000F1F56" w:rsidP="006066C9">
      <w:pPr>
        <w:pStyle w:val="ListParagraph"/>
        <w:numPr>
          <w:ilvl w:val="1"/>
          <w:numId w:val="11"/>
        </w:numPr>
        <w:rPr>
          <w:ins w:id="204" w:author="Bradley Schmitz" w:date="2015-04-27T17:50:00Z"/>
        </w:rPr>
      </w:pPr>
      <w:ins w:id="205" w:author="Bradley Schmitz" w:date="2015-04-27T17:55:00Z">
        <w:r w:rsidRPr="00B15635">
          <w:rPr>
            <w:highlight w:val="yellow"/>
          </w:rPr>
          <w:t xml:space="preserve">If organisms contain RNA (viruses) or RNA is the focal point of the project, </w:t>
        </w:r>
      </w:ins>
      <w:ins w:id="206" w:author="Jacob Roundy" w:date="2015-05-01T16:07:00Z">
        <w:r w:rsidR="00511D1E" w:rsidRPr="00B15635">
          <w:rPr>
            <w:highlight w:val="yellow"/>
          </w:rPr>
          <w:t xml:space="preserve">perform </w:t>
        </w:r>
      </w:ins>
      <w:ins w:id="207" w:author="Bradley Schmitz" w:date="2015-04-27T17:55:00Z">
        <w:r w:rsidRPr="00B15635">
          <w:rPr>
            <w:highlight w:val="yellow"/>
          </w:rPr>
          <w:t>Reverse-Transcription PCR to create cDNA</w:t>
        </w:r>
      </w:ins>
      <w:ins w:id="208" w:author="Jacob Roundy" w:date="2015-05-01T16:08:00Z">
        <w:r w:rsidR="00511D1E" w:rsidRPr="00B15635">
          <w:rPr>
            <w:highlight w:val="yellow"/>
          </w:rPr>
          <w:t>.</w:t>
        </w:r>
        <w:r w:rsidR="00511D1E">
          <w:t xml:space="preserve"> This needs to happen</w:t>
        </w:r>
      </w:ins>
      <w:ins w:id="209" w:author="Bradley Schmitz" w:date="2015-04-27T17:55:00Z">
        <w:r>
          <w:t xml:space="preserve"> before </w:t>
        </w:r>
      </w:ins>
      <w:ins w:id="210" w:author="Jacob Roundy" w:date="2015-05-01T16:07:00Z">
        <w:r w:rsidR="00511D1E">
          <w:t xml:space="preserve">the </w:t>
        </w:r>
      </w:ins>
      <w:ins w:id="211" w:author="Bradley Schmitz" w:date="2015-04-27T17:55:00Z">
        <w:r>
          <w:t>reaction PCR procedure can take place.</w:t>
        </w:r>
      </w:ins>
    </w:p>
    <w:p w14:paraId="491C39CC" w14:textId="77777777" w:rsidR="000F1F56" w:rsidRDefault="000F1F56" w:rsidP="006066C9">
      <w:pPr>
        <w:rPr>
          <w:ins w:id="212" w:author="Bradley Schmitz" w:date="2015-04-27T17:45:00Z"/>
        </w:rPr>
      </w:pPr>
    </w:p>
    <w:p w14:paraId="3DA79B80" w14:textId="0362FCDE" w:rsidR="00B36B98" w:rsidRPr="00B15635" w:rsidRDefault="00DC18E8" w:rsidP="006066C9">
      <w:pPr>
        <w:pStyle w:val="ListParagraph"/>
        <w:numPr>
          <w:ilvl w:val="0"/>
          <w:numId w:val="11"/>
        </w:numPr>
        <w:rPr>
          <w:highlight w:val="yellow"/>
        </w:rPr>
      </w:pPr>
      <w:r w:rsidRPr="00B15635">
        <w:rPr>
          <w:highlight w:val="yellow"/>
        </w:rPr>
        <w:t>Conventional P</w:t>
      </w:r>
      <w:r w:rsidR="0001418D" w:rsidRPr="00B15635">
        <w:rPr>
          <w:highlight w:val="yellow"/>
        </w:rPr>
        <w:t>olymerase Chain Reaction</w:t>
      </w:r>
      <w:r w:rsidR="00875F91" w:rsidRPr="00B15635">
        <w:rPr>
          <w:highlight w:val="yellow"/>
        </w:rPr>
        <w:br/>
      </w:r>
    </w:p>
    <w:p w14:paraId="2C8B9B6C" w14:textId="63EFBF96" w:rsidR="0001418D" w:rsidRDefault="0001418D" w:rsidP="00491041">
      <w:pPr>
        <w:pStyle w:val="ListParagraph"/>
        <w:numPr>
          <w:ilvl w:val="1"/>
          <w:numId w:val="11"/>
        </w:numPr>
      </w:pPr>
      <w:r w:rsidRPr="005F254B">
        <w:rPr>
          <w:highlight w:val="yellow"/>
        </w:rPr>
        <w:t xml:space="preserve">Place </w:t>
      </w:r>
      <w:ins w:id="213" w:author="Jacob Roundy" w:date="2015-05-01T16:13:00Z">
        <w:r w:rsidR="00B13C10">
          <w:rPr>
            <w:highlight w:val="yellow"/>
          </w:rPr>
          <w:t xml:space="preserve">the </w:t>
        </w:r>
      </w:ins>
      <w:r w:rsidRPr="005F254B">
        <w:rPr>
          <w:highlight w:val="yellow"/>
        </w:rPr>
        <w:t>PCR enzyme (10x Ex</w:t>
      </w:r>
      <w:r w:rsidR="00B36B98" w:rsidRPr="005F254B">
        <w:rPr>
          <w:highlight w:val="yellow"/>
        </w:rPr>
        <w:t xml:space="preserve"> </w:t>
      </w:r>
      <w:proofErr w:type="spellStart"/>
      <w:r w:rsidRPr="005F254B">
        <w:rPr>
          <w:i/>
          <w:highlight w:val="yellow"/>
        </w:rPr>
        <w:t>Taq</w:t>
      </w:r>
      <w:proofErr w:type="spellEnd"/>
      <w:r w:rsidRPr="005F254B">
        <w:rPr>
          <w:highlight w:val="yellow"/>
        </w:rPr>
        <w:t xml:space="preserve"> Polymerase) in ice</w:t>
      </w:r>
      <w:ins w:id="214" w:author="Bradley Schmitz" w:date="2015-04-27T17:57:00Z">
        <w:r w:rsidR="000F1F56">
          <w:rPr>
            <w:highlight w:val="yellow"/>
          </w:rPr>
          <w:t xml:space="preserve"> and thaw </w:t>
        </w:r>
      </w:ins>
      <w:ins w:id="215" w:author="Jacob Roundy" w:date="2015-05-01T16:13:00Z">
        <w:r w:rsidR="00B13C10">
          <w:rPr>
            <w:highlight w:val="yellow"/>
          </w:rPr>
          <w:t xml:space="preserve">the </w:t>
        </w:r>
      </w:ins>
      <w:ins w:id="216" w:author="Bradley Schmitz" w:date="2015-04-27T17:57:00Z">
        <w:r w:rsidR="000F1F56">
          <w:rPr>
            <w:highlight w:val="yellow"/>
          </w:rPr>
          <w:t xml:space="preserve">other reagents (2.5 </w:t>
        </w:r>
        <w:proofErr w:type="spellStart"/>
        <w:r w:rsidR="000F1F56">
          <w:rPr>
            <w:highlight w:val="yellow"/>
          </w:rPr>
          <w:t>mM</w:t>
        </w:r>
        <w:proofErr w:type="spellEnd"/>
        <w:r w:rsidR="000F1F56">
          <w:rPr>
            <w:highlight w:val="yellow"/>
          </w:rPr>
          <w:t xml:space="preserve"> </w:t>
        </w:r>
        <w:proofErr w:type="spellStart"/>
        <w:r w:rsidR="000F1F56">
          <w:rPr>
            <w:highlight w:val="yellow"/>
          </w:rPr>
          <w:t>dNTPs</w:t>
        </w:r>
        <w:proofErr w:type="spellEnd"/>
        <w:r w:rsidR="000F1F56">
          <w:rPr>
            <w:highlight w:val="yellow"/>
          </w:rPr>
          <w:t xml:space="preserve"> and primers) inside a designated “clean” hood at room temperature.</w:t>
        </w:r>
      </w:ins>
      <w:r w:rsidR="00875F91">
        <w:br/>
      </w:r>
    </w:p>
    <w:p w14:paraId="4C490702" w14:textId="32B3E36B" w:rsidR="0001418D" w:rsidRDefault="00B13C10" w:rsidP="00491041">
      <w:pPr>
        <w:pStyle w:val="ListParagraph"/>
        <w:numPr>
          <w:ilvl w:val="2"/>
          <w:numId w:val="11"/>
        </w:numPr>
      </w:pPr>
      <w:ins w:id="217" w:author="Jacob Roundy" w:date="2015-05-01T16:13:00Z">
        <w:r>
          <w:t>The e</w:t>
        </w:r>
      </w:ins>
      <w:r w:rsidR="00E37F89">
        <w:t>nzyme</w:t>
      </w:r>
      <w:r w:rsidR="0001418D">
        <w:t xml:space="preserve"> is stored at -20 </w:t>
      </w:r>
      <w:proofErr w:type="spellStart"/>
      <w:r w:rsidR="0001418D">
        <w:rPr>
          <w:vertAlign w:val="superscript"/>
        </w:rPr>
        <w:t>o</w:t>
      </w:r>
      <w:r w:rsidR="0001418D">
        <w:t>C</w:t>
      </w:r>
      <w:proofErr w:type="spellEnd"/>
      <w:r w:rsidR="0001418D">
        <w:t xml:space="preserve">, but never freezes. It is </w:t>
      </w:r>
      <w:r w:rsidR="00A51E4B">
        <w:t>temperature</w:t>
      </w:r>
      <w:r w:rsidR="0001418D">
        <w:t xml:space="preserve"> sensitive</w:t>
      </w:r>
      <w:r w:rsidR="00A0249E">
        <w:t>,</w:t>
      </w:r>
      <w:r w:rsidR="0001418D">
        <w:t xml:space="preserve"> so</w:t>
      </w:r>
      <w:r w:rsidR="00A0249E">
        <w:t xml:space="preserve"> it</w:t>
      </w:r>
      <w:r w:rsidR="0001418D">
        <w:t xml:space="preserve"> must be kept </w:t>
      </w:r>
      <w:r w:rsidR="00A51E4B">
        <w:t>cool and not</w:t>
      </w:r>
      <w:r w:rsidR="003A7F36">
        <w:t xml:space="preserve"> exposed to ambient temperature.</w:t>
      </w:r>
      <w:r w:rsidR="00875F91">
        <w:br/>
      </w:r>
    </w:p>
    <w:p w14:paraId="0C9798E5" w14:textId="22EBFAA5" w:rsidR="003A7F36" w:rsidRDefault="003A7F36" w:rsidP="00491041">
      <w:pPr>
        <w:pStyle w:val="ListParagraph"/>
        <w:numPr>
          <w:ilvl w:val="1"/>
          <w:numId w:val="11"/>
        </w:numPr>
      </w:pPr>
      <w:r w:rsidRPr="005F254B">
        <w:rPr>
          <w:highlight w:val="yellow"/>
        </w:rPr>
        <w:t>Calculat</w:t>
      </w:r>
      <w:r w:rsidR="00E77486" w:rsidRPr="005F254B">
        <w:rPr>
          <w:highlight w:val="yellow"/>
        </w:rPr>
        <w:t xml:space="preserve">e </w:t>
      </w:r>
      <w:ins w:id="218" w:author="Jacob Roundy" w:date="2015-05-01T16:13:00Z">
        <w:r w:rsidR="00B13C10">
          <w:rPr>
            <w:highlight w:val="yellow"/>
          </w:rPr>
          <w:t xml:space="preserve">the </w:t>
        </w:r>
      </w:ins>
      <w:r w:rsidR="00E77486" w:rsidRPr="005F254B">
        <w:rPr>
          <w:highlight w:val="yellow"/>
        </w:rPr>
        <w:t>reagent mixture volume needed</w:t>
      </w:r>
      <w:r w:rsidR="00520A9A" w:rsidRPr="005F254B">
        <w:rPr>
          <w:highlight w:val="yellow"/>
        </w:rPr>
        <w:t xml:space="preserve"> (</w:t>
      </w:r>
      <w:r w:rsidR="00520A9A" w:rsidRPr="005F254B">
        <w:rPr>
          <w:b/>
          <w:highlight w:val="yellow"/>
        </w:rPr>
        <w:t>Table 1</w:t>
      </w:r>
      <w:r w:rsidR="00520A9A" w:rsidRPr="005F254B">
        <w:rPr>
          <w:highlight w:val="yellow"/>
        </w:rPr>
        <w:t>)</w:t>
      </w:r>
      <w:r w:rsidR="00E77486" w:rsidRPr="005F254B">
        <w:rPr>
          <w:highlight w:val="yellow"/>
        </w:rPr>
        <w:t>.</w:t>
      </w:r>
      <w:r w:rsidR="00875F91">
        <w:br/>
      </w:r>
    </w:p>
    <w:p w14:paraId="14A133D2" w14:textId="10B7A477" w:rsidR="003A7F36" w:rsidRDefault="003A7F36" w:rsidP="00491041">
      <w:pPr>
        <w:pStyle w:val="ListParagraph"/>
        <w:numPr>
          <w:ilvl w:val="2"/>
          <w:numId w:val="11"/>
        </w:numPr>
      </w:pPr>
      <w:r w:rsidRPr="00B15635">
        <w:rPr>
          <w:highlight w:val="yellow"/>
        </w:rPr>
        <w:t xml:space="preserve">Multiply </w:t>
      </w:r>
      <w:ins w:id="219" w:author="Jacob Roundy" w:date="2015-05-01T16:14:00Z">
        <w:r w:rsidR="00B13C10" w:rsidRPr="00B15635">
          <w:rPr>
            <w:highlight w:val="yellow"/>
          </w:rPr>
          <w:t xml:space="preserve">the </w:t>
        </w:r>
      </w:ins>
      <w:r w:rsidRPr="00B15635">
        <w:rPr>
          <w:highlight w:val="yellow"/>
        </w:rPr>
        <w:t>volume of each reagent needed in one reaction</w:t>
      </w:r>
      <w:del w:id="220" w:author="Jacob Roundy" w:date="2015-05-01T16:14:00Z">
        <w:r w:rsidRPr="00B15635" w:rsidDel="00B13C10">
          <w:rPr>
            <w:highlight w:val="yellow"/>
          </w:rPr>
          <w:delText>,</w:delText>
        </w:r>
      </w:del>
      <w:r w:rsidRPr="00B15635">
        <w:rPr>
          <w:highlight w:val="yellow"/>
        </w:rPr>
        <w:t xml:space="preserve"> by the number of samples</w:t>
      </w:r>
      <w:r w:rsidR="004E2CA1" w:rsidRPr="00B15635">
        <w:rPr>
          <w:highlight w:val="yellow"/>
        </w:rPr>
        <w:t>/tubes</w:t>
      </w:r>
      <w:r w:rsidRPr="00B15635">
        <w:rPr>
          <w:highlight w:val="yellow"/>
        </w:rPr>
        <w:t xml:space="preserve"> t</w:t>
      </w:r>
      <w:r w:rsidR="00BB19F7" w:rsidRPr="00B15635">
        <w:rPr>
          <w:highlight w:val="yellow"/>
        </w:rPr>
        <w:t>o</w:t>
      </w:r>
      <w:r w:rsidRPr="00B15635">
        <w:rPr>
          <w:highlight w:val="yellow"/>
        </w:rPr>
        <w:t xml:space="preserve"> be processed.</w:t>
      </w:r>
      <w:ins w:id="221" w:author="Bradley Schmitz" w:date="2015-04-27T17:58:00Z">
        <w:r w:rsidR="000F1F56" w:rsidRPr="00B15635">
          <w:rPr>
            <w:highlight w:val="yellow"/>
          </w:rPr>
          <w:t xml:space="preserve"> Make sure to account for positive and negative controls </w:t>
        </w:r>
      </w:ins>
      <w:ins w:id="222" w:author="Bradley Schmitz" w:date="2015-04-27T17:59:00Z">
        <w:r w:rsidR="000F1F56" w:rsidRPr="00B15635">
          <w:rPr>
            <w:highlight w:val="yellow"/>
          </w:rPr>
          <w:t xml:space="preserve">in </w:t>
        </w:r>
      </w:ins>
      <w:ins w:id="223" w:author="Jacob Roundy" w:date="2015-05-01T16:14:00Z">
        <w:r w:rsidR="00B13C10" w:rsidRPr="00B15635">
          <w:rPr>
            <w:highlight w:val="yellow"/>
          </w:rPr>
          <w:t>the</w:t>
        </w:r>
      </w:ins>
      <w:ins w:id="224" w:author="Bradley Schmitz" w:date="2015-04-27T17:59:00Z">
        <w:r w:rsidR="000F1F56" w:rsidRPr="00B15635">
          <w:rPr>
            <w:highlight w:val="yellow"/>
          </w:rPr>
          <w:t xml:space="preserve"> calculations. Add an additional 10% to final PCR reaction volume to ensure enough mixture is created in case of error.</w:t>
        </w:r>
      </w:ins>
      <w:r w:rsidR="00875F91">
        <w:br/>
      </w:r>
    </w:p>
    <w:p w14:paraId="609498B5" w14:textId="77777777" w:rsidR="000F1F56" w:rsidRDefault="00B36B98" w:rsidP="006066C9">
      <w:pPr>
        <w:pStyle w:val="ListParagraph"/>
        <w:numPr>
          <w:ilvl w:val="3"/>
          <w:numId w:val="11"/>
        </w:numPr>
      </w:pPr>
      <w:r>
        <w:t xml:space="preserve">Primer volumes depend on assays for specific organisms. Refer to </w:t>
      </w:r>
      <w:ins w:id="225" w:author="Jacob Roundy" w:date="2015-02-24T14:07:00Z">
        <w:r w:rsidR="006A11B8">
          <w:t xml:space="preserve">outside </w:t>
        </w:r>
      </w:ins>
      <w:r>
        <w:t>literature to obtain proper</w:t>
      </w:r>
      <w:ins w:id="226" w:author="Jacob Roundy" w:date="2015-02-24T14:07:00Z">
        <w:r w:rsidR="006A11B8">
          <w:t xml:space="preserve"> and accurate</w:t>
        </w:r>
      </w:ins>
      <w:r>
        <w:t xml:space="preserve"> PCR mixture volumes.</w:t>
      </w:r>
      <w:r w:rsidR="008B15A4">
        <w:t xml:space="preserve">  </w:t>
      </w:r>
    </w:p>
    <w:p w14:paraId="6548D303" w14:textId="77777777" w:rsidR="00B36B98" w:rsidRDefault="00B36B98" w:rsidP="006066C9">
      <w:pPr>
        <w:pStyle w:val="ListParagraph"/>
        <w:ind w:left="1728"/>
      </w:pPr>
    </w:p>
    <w:p w14:paraId="76275994" w14:textId="0C878C17" w:rsidR="00C16930" w:rsidRDefault="00C16930" w:rsidP="006A11B8">
      <w:pPr>
        <w:ind w:left="1080"/>
      </w:pPr>
      <w:r>
        <w:t>Example: 3 samples + 1 positive control + 1 negative control = 5 reactions</w:t>
      </w:r>
      <w:r w:rsidR="00321E67">
        <w:t>.</w:t>
      </w:r>
    </w:p>
    <w:p w14:paraId="10DAED53" w14:textId="4C646549" w:rsidR="00E77486" w:rsidRPr="00DC18E8" w:rsidRDefault="00E77486" w:rsidP="006A11B8"/>
    <w:p w14:paraId="2FF5D8C7" w14:textId="05DA2A1F" w:rsidR="00C25243" w:rsidRDefault="00C25243" w:rsidP="006066C9">
      <w:pPr>
        <w:pStyle w:val="ListParagraph"/>
        <w:numPr>
          <w:ilvl w:val="1"/>
          <w:numId w:val="11"/>
        </w:numPr>
        <w:rPr>
          <w:noProof/>
        </w:rPr>
      </w:pPr>
      <w:r w:rsidRPr="005F254B">
        <w:rPr>
          <w:noProof/>
          <w:highlight w:val="yellow"/>
        </w:rPr>
        <w:lastRenderedPageBreak/>
        <w:t xml:space="preserve">Prepare </w:t>
      </w:r>
      <w:ins w:id="227" w:author="Jacob Roundy" w:date="2015-05-01T16:14:00Z">
        <w:r w:rsidR="00B13C10">
          <w:rPr>
            <w:noProof/>
            <w:highlight w:val="yellow"/>
          </w:rPr>
          <w:t xml:space="preserve">a </w:t>
        </w:r>
      </w:ins>
      <w:r w:rsidRPr="005F254B">
        <w:rPr>
          <w:noProof/>
          <w:highlight w:val="yellow"/>
        </w:rPr>
        <w:t xml:space="preserve">LoBind </w:t>
      </w:r>
      <w:r w:rsidR="0016327E" w:rsidRPr="005F254B">
        <w:rPr>
          <w:noProof/>
          <w:highlight w:val="yellow"/>
        </w:rPr>
        <w:t>E</w:t>
      </w:r>
      <w:r w:rsidRPr="005F254B">
        <w:rPr>
          <w:noProof/>
          <w:highlight w:val="yellow"/>
        </w:rPr>
        <w:t>ppendorf tube. LoBind prevents reagents from binding to plastic.</w:t>
      </w:r>
      <w:ins w:id="228" w:author="Bradley Schmitz" w:date="2015-04-27T18:00:00Z">
        <w:r w:rsidR="00E35783">
          <w:rPr>
            <w:noProof/>
            <w:highlight w:val="yellow"/>
          </w:rPr>
          <w:t xml:space="preserve"> Make sure </w:t>
        </w:r>
      </w:ins>
      <w:ins w:id="229" w:author="Jacob Roundy" w:date="2015-05-01T16:14:00Z">
        <w:r w:rsidR="00B13C10">
          <w:rPr>
            <w:noProof/>
            <w:highlight w:val="yellow"/>
          </w:rPr>
          <w:t>to</w:t>
        </w:r>
      </w:ins>
      <w:ins w:id="230" w:author="Bradley Schmitz" w:date="2015-04-27T18:00:00Z">
        <w:r w:rsidR="00E35783">
          <w:rPr>
            <w:noProof/>
            <w:highlight w:val="yellow"/>
          </w:rPr>
          <w:t xml:space="preserve"> have a large enough tube to hold the entire volume of </w:t>
        </w:r>
      </w:ins>
      <w:ins w:id="231" w:author="Jacob Roundy" w:date="2015-05-01T16:15:00Z">
        <w:r w:rsidR="00B13C10">
          <w:rPr>
            <w:noProof/>
            <w:highlight w:val="yellow"/>
          </w:rPr>
          <w:t xml:space="preserve">the </w:t>
        </w:r>
      </w:ins>
      <w:ins w:id="232" w:author="Bradley Schmitz" w:date="2015-04-27T18:00:00Z">
        <w:r w:rsidR="00E35783">
          <w:rPr>
            <w:noProof/>
            <w:highlight w:val="yellow"/>
          </w:rPr>
          <w:t>master mix.</w:t>
        </w:r>
      </w:ins>
      <w:r w:rsidR="00875F91">
        <w:rPr>
          <w:noProof/>
        </w:rPr>
        <w:br/>
      </w:r>
    </w:p>
    <w:p w14:paraId="785E7A1E" w14:textId="4FE30D2C" w:rsidR="00C25243" w:rsidRPr="005F254B" w:rsidRDefault="00C25243" w:rsidP="006A11B8">
      <w:pPr>
        <w:pStyle w:val="ListParagraph"/>
        <w:numPr>
          <w:ilvl w:val="1"/>
          <w:numId w:val="11"/>
        </w:numPr>
        <w:rPr>
          <w:noProof/>
          <w:highlight w:val="yellow"/>
        </w:rPr>
      </w:pPr>
      <w:r w:rsidRPr="00B15635">
        <w:rPr>
          <w:noProof/>
          <w:highlight w:val="yellow"/>
        </w:rPr>
        <w:t xml:space="preserve">When reagents thaw, add </w:t>
      </w:r>
      <w:ins w:id="233" w:author="Jacob Roundy" w:date="2015-05-01T16:15:00Z">
        <w:r w:rsidR="00B13C10" w:rsidRPr="00B15635">
          <w:rPr>
            <w:noProof/>
            <w:highlight w:val="yellow"/>
          </w:rPr>
          <w:t xml:space="preserve">the </w:t>
        </w:r>
      </w:ins>
      <w:r w:rsidRPr="00B15635">
        <w:rPr>
          <w:noProof/>
          <w:highlight w:val="yellow"/>
        </w:rPr>
        <w:t>calculated volume</w:t>
      </w:r>
      <w:r w:rsidR="00EE620B" w:rsidRPr="00B15635">
        <w:rPr>
          <w:noProof/>
          <w:highlight w:val="yellow"/>
        </w:rPr>
        <w:t>s</w:t>
      </w:r>
      <w:ins w:id="234" w:author="Bradley Schmitz" w:date="2015-04-27T18:01:00Z">
        <w:r w:rsidR="00E35783" w:rsidRPr="00B15635">
          <w:rPr>
            <w:noProof/>
            <w:highlight w:val="yellow"/>
          </w:rPr>
          <w:t xml:space="preserve"> (one by one)</w:t>
        </w:r>
      </w:ins>
      <w:r w:rsidRPr="00B15635">
        <w:rPr>
          <w:noProof/>
          <w:highlight w:val="yellow"/>
        </w:rPr>
        <w:t xml:space="preserve"> to</w:t>
      </w:r>
      <w:ins w:id="235" w:author="Bradley Schmitz" w:date="2015-04-27T18:01:00Z">
        <w:r w:rsidR="00E35783" w:rsidRPr="00B15635">
          <w:rPr>
            <w:noProof/>
            <w:highlight w:val="yellow"/>
          </w:rPr>
          <w:t xml:space="preserve"> the</w:t>
        </w:r>
      </w:ins>
      <w:r w:rsidRPr="00B15635">
        <w:rPr>
          <w:noProof/>
          <w:highlight w:val="yellow"/>
        </w:rPr>
        <w:t xml:space="preserve"> LoBind </w:t>
      </w:r>
      <w:r w:rsidR="00651881" w:rsidRPr="00B15635">
        <w:rPr>
          <w:noProof/>
          <w:highlight w:val="yellow"/>
        </w:rPr>
        <w:t>E</w:t>
      </w:r>
      <w:r w:rsidRPr="00B15635">
        <w:rPr>
          <w:noProof/>
          <w:highlight w:val="yellow"/>
        </w:rPr>
        <w:t>ppendorf tube</w:t>
      </w:r>
      <w:ins w:id="236" w:author="Bradley Schmitz" w:date="2015-04-27T18:01:00Z">
        <w:r w:rsidR="00E35783" w:rsidRPr="00B15635">
          <w:rPr>
            <w:noProof/>
            <w:highlight w:val="yellow"/>
          </w:rPr>
          <w:t>.</w:t>
        </w:r>
      </w:ins>
      <w:r w:rsidR="00875F91" w:rsidRPr="005F254B">
        <w:rPr>
          <w:noProof/>
          <w:highlight w:val="yellow"/>
        </w:rPr>
        <w:br/>
      </w:r>
    </w:p>
    <w:p w14:paraId="7EF45EE5" w14:textId="3A26A558" w:rsidR="003519CD" w:rsidRPr="00E35783" w:rsidRDefault="00C25243" w:rsidP="00E35783">
      <w:pPr>
        <w:pStyle w:val="ListParagraph"/>
        <w:numPr>
          <w:ilvl w:val="2"/>
          <w:numId w:val="11"/>
        </w:numPr>
        <w:rPr>
          <w:noProof/>
          <w:highlight w:val="yellow"/>
        </w:rPr>
      </w:pPr>
      <w:r w:rsidRPr="005F254B">
        <w:rPr>
          <w:noProof/>
          <w:highlight w:val="yellow"/>
        </w:rPr>
        <w:t>Gently vortex and spin (mini-centrifuge) each</w:t>
      </w:r>
      <w:ins w:id="237" w:author="Bradley Schmitz" w:date="2015-04-27T18:01:00Z">
        <w:r w:rsidR="00E35783">
          <w:rPr>
            <w:noProof/>
            <w:highlight w:val="yellow"/>
          </w:rPr>
          <w:t xml:space="preserve"> reagent</w:t>
        </w:r>
      </w:ins>
      <w:r w:rsidRPr="005F254B">
        <w:rPr>
          <w:noProof/>
          <w:highlight w:val="yellow"/>
        </w:rPr>
        <w:t xml:space="preserve"> before addin</w:t>
      </w:r>
      <w:ins w:id="238" w:author="Bradley Schmitz" w:date="2015-04-27T18:01:00Z">
        <w:r w:rsidR="00E35783">
          <w:rPr>
            <w:noProof/>
            <w:highlight w:val="yellow"/>
          </w:rPr>
          <w:t>g</w:t>
        </w:r>
      </w:ins>
      <w:ins w:id="239" w:author="Jacob Roundy" w:date="2015-05-01T16:15:00Z">
        <w:r w:rsidR="00B13C10">
          <w:rPr>
            <w:noProof/>
            <w:highlight w:val="yellow"/>
          </w:rPr>
          <w:t>.</w:t>
        </w:r>
      </w:ins>
      <w:r w:rsidR="00875F91" w:rsidRPr="00E35783">
        <w:rPr>
          <w:noProof/>
          <w:highlight w:val="yellow"/>
        </w:rPr>
        <w:br/>
      </w:r>
    </w:p>
    <w:p w14:paraId="264D6AE3" w14:textId="1AEE75D3" w:rsidR="00687AEB" w:rsidRDefault="00987BC8" w:rsidP="006066C9">
      <w:pPr>
        <w:pStyle w:val="ListParagraph"/>
        <w:numPr>
          <w:ilvl w:val="1"/>
          <w:numId w:val="11"/>
        </w:numPr>
        <w:rPr>
          <w:noProof/>
        </w:rPr>
      </w:pPr>
      <w:r w:rsidRPr="005F254B">
        <w:rPr>
          <w:noProof/>
          <w:highlight w:val="yellow"/>
        </w:rPr>
        <w:t xml:space="preserve">Prepare </w:t>
      </w:r>
      <w:ins w:id="240" w:author="Jacob Roundy" w:date="2015-05-01T16:15:00Z">
        <w:r w:rsidR="00B13C10">
          <w:rPr>
            <w:noProof/>
            <w:highlight w:val="yellow"/>
          </w:rPr>
          <w:t xml:space="preserve">an </w:t>
        </w:r>
      </w:ins>
      <w:r w:rsidRPr="005F254B">
        <w:rPr>
          <w:noProof/>
          <w:highlight w:val="yellow"/>
        </w:rPr>
        <w:t>8-tube strip, with tube “1” positioned on the left and tube “8” on the right.</w:t>
      </w:r>
      <w:ins w:id="241" w:author="Jacob Roundy" w:date="2015-05-01T16:15:00Z">
        <w:r w:rsidR="00B13C10">
          <w:rPr>
            <w:noProof/>
          </w:rPr>
          <w:t xml:space="preserve"> </w:t>
        </w:r>
      </w:ins>
      <w:r w:rsidR="00687AEB" w:rsidRPr="00E35783">
        <w:rPr>
          <w:noProof/>
          <w:highlight w:val="yellow"/>
        </w:rPr>
        <w:t>Designate a tube for each sample, including positive and negative controls.</w:t>
      </w:r>
      <w:r w:rsidR="00875F91">
        <w:rPr>
          <w:noProof/>
        </w:rPr>
        <w:br/>
      </w:r>
    </w:p>
    <w:p w14:paraId="0EFF2268" w14:textId="1152E4C0" w:rsidR="00987BC8" w:rsidRPr="005F254B" w:rsidRDefault="00987BC8" w:rsidP="006A11B8">
      <w:pPr>
        <w:pStyle w:val="ListParagraph"/>
        <w:numPr>
          <w:ilvl w:val="1"/>
          <w:numId w:val="11"/>
        </w:numPr>
        <w:rPr>
          <w:noProof/>
          <w:highlight w:val="yellow"/>
        </w:rPr>
      </w:pPr>
      <w:r w:rsidRPr="005F254B">
        <w:rPr>
          <w:noProof/>
          <w:highlight w:val="yellow"/>
        </w:rPr>
        <w:t>Dispense 45</w:t>
      </w:r>
      <w:r w:rsidRPr="005F254B">
        <w:rPr>
          <w:rFonts w:ascii="Cambria" w:hAnsi="Cambria"/>
          <w:highlight w:val="yellow"/>
        </w:rPr>
        <w:t xml:space="preserve"> </w:t>
      </w:r>
      <w:proofErr w:type="spellStart"/>
      <w:r w:rsidRPr="005F254B">
        <w:rPr>
          <w:rFonts w:ascii="Cambria" w:hAnsi="Cambria"/>
          <w:highlight w:val="yellow"/>
        </w:rPr>
        <w:t>μ</w:t>
      </w:r>
      <w:r w:rsidRPr="005F254B">
        <w:rPr>
          <w:highlight w:val="yellow"/>
        </w:rPr>
        <w:t>L</w:t>
      </w:r>
      <w:proofErr w:type="spellEnd"/>
      <w:r w:rsidRPr="005F254B">
        <w:rPr>
          <w:highlight w:val="yellow"/>
        </w:rPr>
        <w:t xml:space="preserve"> PCR mixture into each tube on </w:t>
      </w:r>
      <w:ins w:id="242" w:author="Jacob Roundy" w:date="2015-05-01T16:15:00Z">
        <w:r w:rsidR="00B13C10">
          <w:rPr>
            <w:highlight w:val="yellow"/>
          </w:rPr>
          <w:t xml:space="preserve">the </w:t>
        </w:r>
      </w:ins>
      <w:r w:rsidRPr="005F254B">
        <w:rPr>
          <w:highlight w:val="yellow"/>
        </w:rPr>
        <w:t>strip.</w:t>
      </w:r>
      <w:r w:rsidR="00875F91" w:rsidRPr="005F254B">
        <w:rPr>
          <w:highlight w:val="yellow"/>
        </w:rPr>
        <w:br/>
      </w:r>
    </w:p>
    <w:p w14:paraId="51DD695D" w14:textId="341E4F06" w:rsidR="0033547A" w:rsidRDefault="0033547A" w:rsidP="006A11B8">
      <w:pPr>
        <w:pStyle w:val="ListParagraph"/>
        <w:numPr>
          <w:ilvl w:val="1"/>
          <w:numId w:val="11"/>
        </w:numPr>
        <w:rPr>
          <w:noProof/>
        </w:rPr>
      </w:pPr>
      <w:r w:rsidRPr="005F254B">
        <w:rPr>
          <w:highlight w:val="yellow"/>
        </w:rPr>
        <w:t xml:space="preserve">Move to </w:t>
      </w:r>
      <w:ins w:id="243" w:author="Jacob Roundy" w:date="2015-05-01T16:15:00Z">
        <w:r w:rsidR="00B13C10">
          <w:rPr>
            <w:highlight w:val="yellow"/>
          </w:rPr>
          <w:t xml:space="preserve">a </w:t>
        </w:r>
      </w:ins>
      <w:r w:rsidRPr="005F254B">
        <w:rPr>
          <w:highlight w:val="yellow"/>
        </w:rPr>
        <w:t>new hood designated “template hood” for adding sample cDNA into tubes.</w:t>
      </w:r>
      <w:r w:rsidR="00875F91">
        <w:br/>
      </w:r>
    </w:p>
    <w:p w14:paraId="26C8158A" w14:textId="6F11568E" w:rsidR="00987BC8" w:rsidRPr="00E35783" w:rsidRDefault="00E35783" w:rsidP="006066C9">
      <w:pPr>
        <w:pStyle w:val="ListParagraph"/>
        <w:numPr>
          <w:ilvl w:val="2"/>
          <w:numId w:val="11"/>
        </w:numPr>
        <w:rPr>
          <w:noProof/>
          <w:highlight w:val="yellow"/>
        </w:rPr>
      </w:pPr>
      <w:ins w:id="244" w:author="Bradley Schmitz" w:date="2015-04-27T18:02:00Z">
        <w:r w:rsidRPr="00B15635">
          <w:rPr>
            <w:highlight w:val="yellow"/>
          </w:rPr>
          <w:t>Note</w:t>
        </w:r>
      </w:ins>
      <w:ins w:id="245" w:author="Jacob Roundy" w:date="2015-05-01T16:15:00Z">
        <w:r w:rsidR="00B13C10" w:rsidRPr="00B15635">
          <w:rPr>
            <w:highlight w:val="yellow"/>
          </w:rPr>
          <w:t xml:space="preserve"> that </w:t>
        </w:r>
      </w:ins>
      <w:ins w:id="246" w:author="Jacob Roundy" w:date="2015-05-01T16:16:00Z">
        <w:r w:rsidR="00B13C10" w:rsidRPr="00B15635">
          <w:rPr>
            <w:highlight w:val="yellow"/>
          </w:rPr>
          <w:t>n</w:t>
        </w:r>
      </w:ins>
      <w:r w:rsidR="0033547A" w:rsidRPr="00B15635">
        <w:rPr>
          <w:highlight w:val="yellow"/>
        </w:rPr>
        <w:t xml:space="preserve">ucleic acid material should never be exposed in or near </w:t>
      </w:r>
      <w:ins w:id="247" w:author="Jacob Roundy" w:date="2015-05-01T16:16:00Z">
        <w:r w:rsidR="00B13C10" w:rsidRPr="00B15635">
          <w:rPr>
            <w:highlight w:val="yellow"/>
          </w:rPr>
          <w:t xml:space="preserve">the </w:t>
        </w:r>
      </w:ins>
      <w:del w:id="248" w:author="Jacob Roundy" w:date="2015-05-01T16:16:00Z">
        <w:r w:rsidR="008F5B4C" w:rsidRPr="00B15635" w:rsidDel="00B13C10">
          <w:rPr>
            <w:highlight w:val="yellow"/>
          </w:rPr>
          <w:delText>“</w:delText>
        </w:r>
      </w:del>
      <w:r w:rsidR="0033547A" w:rsidRPr="00B15635">
        <w:rPr>
          <w:highlight w:val="yellow"/>
        </w:rPr>
        <w:t>clean</w:t>
      </w:r>
      <w:del w:id="249" w:author="Jacob Roundy" w:date="2015-05-01T16:16:00Z">
        <w:r w:rsidR="008F5B4C" w:rsidRPr="00B15635" w:rsidDel="00B13C10">
          <w:rPr>
            <w:highlight w:val="yellow"/>
          </w:rPr>
          <w:delText>”</w:delText>
        </w:r>
      </w:del>
      <w:r w:rsidR="0033547A" w:rsidRPr="00B15635">
        <w:rPr>
          <w:highlight w:val="yellow"/>
        </w:rPr>
        <w:t xml:space="preserve"> hood.</w:t>
      </w:r>
      <w:ins w:id="250" w:author="Bradley Schmitz" w:date="2015-04-27T18:03:00Z">
        <w:r>
          <w:t xml:space="preserve"> This is to avoid possible contamination in the master mix.</w:t>
        </w:r>
      </w:ins>
      <w:r w:rsidR="00875F91" w:rsidRPr="00E35783">
        <w:rPr>
          <w:noProof/>
          <w:highlight w:val="yellow"/>
        </w:rPr>
        <w:br/>
      </w:r>
    </w:p>
    <w:p w14:paraId="39C525C1" w14:textId="706144B7" w:rsidR="00A141FB" w:rsidRDefault="00687AEB" w:rsidP="006066C9">
      <w:pPr>
        <w:pStyle w:val="ListParagraph"/>
        <w:numPr>
          <w:ilvl w:val="1"/>
          <w:numId w:val="11"/>
        </w:numPr>
        <w:rPr>
          <w:noProof/>
        </w:rPr>
      </w:pPr>
      <w:r w:rsidRPr="005F254B">
        <w:rPr>
          <w:noProof/>
          <w:highlight w:val="yellow"/>
        </w:rPr>
        <w:t xml:space="preserve">Add 5 </w:t>
      </w:r>
      <w:proofErr w:type="spellStart"/>
      <w:r w:rsidRPr="005F254B">
        <w:rPr>
          <w:rFonts w:ascii="Cambria" w:hAnsi="Cambria"/>
          <w:highlight w:val="yellow"/>
        </w:rPr>
        <w:t>μ</w:t>
      </w:r>
      <w:r w:rsidRPr="005F254B">
        <w:rPr>
          <w:highlight w:val="yellow"/>
        </w:rPr>
        <w:t>L</w:t>
      </w:r>
      <w:proofErr w:type="spellEnd"/>
      <w:r w:rsidRPr="005F254B">
        <w:rPr>
          <w:highlight w:val="yellow"/>
        </w:rPr>
        <w:t xml:space="preserve"> cDNA template from </w:t>
      </w:r>
      <w:ins w:id="251" w:author="Jacob Roundy" w:date="2015-05-01T16:18:00Z">
        <w:r w:rsidR="00E25206">
          <w:rPr>
            <w:highlight w:val="yellow"/>
          </w:rPr>
          <w:t xml:space="preserve">the </w:t>
        </w:r>
      </w:ins>
      <w:r w:rsidRPr="005F254B">
        <w:rPr>
          <w:highlight w:val="yellow"/>
        </w:rPr>
        <w:t xml:space="preserve">samples into </w:t>
      </w:r>
      <w:ins w:id="252" w:author="Jacob Roundy" w:date="2015-05-01T16:18:00Z">
        <w:r w:rsidR="00E25206">
          <w:rPr>
            <w:highlight w:val="yellow"/>
          </w:rPr>
          <w:t xml:space="preserve">the </w:t>
        </w:r>
      </w:ins>
      <w:r w:rsidRPr="005F254B">
        <w:rPr>
          <w:highlight w:val="yellow"/>
        </w:rPr>
        <w:t xml:space="preserve">8-tube strips containing </w:t>
      </w:r>
      <w:ins w:id="253" w:author="Jacob Roundy" w:date="2015-05-01T16:18:00Z">
        <w:r w:rsidR="00E25206">
          <w:rPr>
            <w:highlight w:val="yellow"/>
          </w:rPr>
          <w:t xml:space="preserve">the </w:t>
        </w:r>
      </w:ins>
      <w:r w:rsidRPr="005F254B">
        <w:rPr>
          <w:highlight w:val="yellow"/>
        </w:rPr>
        <w:t>PCR mixture.</w:t>
      </w:r>
      <w:r w:rsidR="00E25206">
        <w:t xml:space="preserve"> </w:t>
      </w:r>
      <w:r w:rsidRPr="00E35783">
        <w:rPr>
          <w:noProof/>
          <w:highlight w:val="yellow"/>
        </w:rPr>
        <w:t>Add</w:t>
      </w:r>
      <w:r w:rsidR="00E35783" w:rsidRPr="00E35783">
        <w:rPr>
          <w:noProof/>
          <w:highlight w:val="yellow"/>
        </w:rPr>
        <w:t xml:space="preserve"> </w:t>
      </w:r>
      <w:ins w:id="254" w:author="Jacob Roundy" w:date="2015-05-01T16:19:00Z">
        <w:r w:rsidR="00E25206">
          <w:rPr>
            <w:noProof/>
            <w:highlight w:val="yellow"/>
          </w:rPr>
          <w:t xml:space="preserve">the </w:t>
        </w:r>
      </w:ins>
      <w:ins w:id="255" w:author="Bradley Schmitz" w:date="2015-04-27T18:04:00Z">
        <w:r w:rsidR="00E35783" w:rsidRPr="00E35783">
          <w:rPr>
            <w:noProof/>
            <w:highlight w:val="yellow"/>
          </w:rPr>
          <w:t xml:space="preserve">5 </w:t>
        </w:r>
        <w:proofErr w:type="spellStart"/>
        <w:r w:rsidR="00E35783" w:rsidRPr="00E35783">
          <w:rPr>
            <w:rFonts w:ascii="Cambria" w:hAnsi="Cambria"/>
            <w:highlight w:val="yellow"/>
          </w:rPr>
          <w:t>μ</w:t>
        </w:r>
        <w:r w:rsidR="00E35783" w:rsidRPr="00E35783">
          <w:rPr>
            <w:highlight w:val="yellow"/>
          </w:rPr>
          <w:t>L</w:t>
        </w:r>
      </w:ins>
      <w:proofErr w:type="spellEnd"/>
      <w:r w:rsidRPr="00E35783">
        <w:rPr>
          <w:noProof/>
          <w:highlight w:val="yellow"/>
        </w:rPr>
        <w:t xml:space="preserve"> positive template into </w:t>
      </w:r>
      <w:ins w:id="256" w:author="Jacob Roundy" w:date="2015-05-01T16:19:00Z">
        <w:r w:rsidR="00E25206">
          <w:rPr>
            <w:noProof/>
            <w:highlight w:val="yellow"/>
          </w:rPr>
          <w:t xml:space="preserve">the </w:t>
        </w:r>
      </w:ins>
      <w:r w:rsidRPr="00E35783">
        <w:rPr>
          <w:noProof/>
          <w:highlight w:val="yellow"/>
        </w:rPr>
        <w:t>positive control tube.</w:t>
      </w:r>
      <w:r w:rsidR="00E25206">
        <w:rPr>
          <w:noProof/>
          <w:highlight w:val="yellow"/>
        </w:rPr>
        <w:t xml:space="preserve"> </w:t>
      </w:r>
      <w:r w:rsidRPr="00E35783">
        <w:rPr>
          <w:noProof/>
          <w:highlight w:val="yellow"/>
        </w:rPr>
        <w:t xml:space="preserve">Add </w:t>
      </w:r>
      <w:ins w:id="257" w:author="Bradley Schmitz" w:date="2015-04-27T18:04:00Z">
        <w:r w:rsidR="00E35783" w:rsidRPr="00E35783">
          <w:rPr>
            <w:noProof/>
            <w:highlight w:val="yellow"/>
          </w:rPr>
          <w:t xml:space="preserve"> 5 </w:t>
        </w:r>
        <w:proofErr w:type="spellStart"/>
        <w:r w:rsidR="00E35783" w:rsidRPr="00E35783">
          <w:rPr>
            <w:rFonts w:ascii="Cambria" w:hAnsi="Cambria"/>
            <w:highlight w:val="yellow"/>
          </w:rPr>
          <w:t>μ</w:t>
        </w:r>
        <w:r w:rsidR="00E35783" w:rsidRPr="00E35783">
          <w:rPr>
            <w:highlight w:val="yellow"/>
          </w:rPr>
          <w:t>L</w:t>
        </w:r>
        <w:proofErr w:type="spellEnd"/>
        <w:r w:rsidR="00E35783" w:rsidRPr="00E35783">
          <w:rPr>
            <w:highlight w:val="yellow"/>
          </w:rPr>
          <w:t xml:space="preserve"> </w:t>
        </w:r>
      </w:ins>
      <w:r w:rsidRPr="00E35783">
        <w:rPr>
          <w:noProof/>
          <w:highlight w:val="yellow"/>
        </w:rPr>
        <w:t>molecular grade H</w:t>
      </w:r>
      <w:r w:rsidRPr="00E35783">
        <w:rPr>
          <w:noProof/>
          <w:highlight w:val="yellow"/>
          <w:vertAlign w:val="subscript"/>
        </w:rPr>
        <w:t>2</w:t>
      </w:r>
      <w:r w:rsidRPr="00E35783">
        <w:rPr>
          <w:noProof/>
          <w:highlight w:val="yellow"/>
        </w:rPr>
        <w:t xml:space="preserve">O into </w:t>
      </w:r>
      <w:ins w:id="258" w:author="Jacob Roundy" w:date="2015-05-01T16:19:00Z">
        <w:r w:rsidR="00E25206">
          <w:rPr>
            <w:noProof/>
            <w:highlight w:val="yellow"/>
          </w:rPr>
          <w:t xml:space="preserve">the </w:t>
        </w:r>
      </w:ins>
      <w:r w:rsidR="00A141FB" w:rsidRPr="00E35783">
        <w:rPr>
          <w:noProof/>
          <w:highlight w:val="yellow"/>
        </w:rPr>
        <w:t>negative control tube.</w:t>
      </w:r>
      <w:ins w:id="259" w:author="Bradley Schmitz" w:date="2015-04-27T18:06:00Z">
        <w:r w:rsidR="00E35783">
          <w:rPr>
            <w:noProof/>
            <w:highlight w:val="yellow"/>
          </w:rPr>
          <w:t xml:space="preserve"> The final volume of each tube should be 50 </w:t>
        </w:r>
        <w:proofErr w:type="spellStart"/>
        <w:r w:rsidR="00E35783" w:rsidRPr="005F254B">
          <w:rPr>
            <w:rFonts w:ascii="Cambria" w:hAnsi="Cambria"/>
            <w:highlight w:val="yellow"/>
          </w:rPr>
          <w:t>μ</w:t>
        </w:r>
        <w:r w:rsidR="00E35783" w:rsidRPr="005F254B">
          <w:rPr>
            <w:highlight w:val="yellow"/>
          </w:rPr>
          <w:t>L</w:t>
        </w:r>
      </w:ins>
      <w:proofErr w:type="spellEnd"/>
      <w:ins w:id="260" w:author="Jacob Roundy" w:date="2015-05-01T16:19:00Z">
        <w:r w:rsidR="00E25206">
          <w:rPr>
            <w:highlight w:val="yellow"/>
          </w:rPr>
          <w:t>.</w:t>
        </w:r>
      </w:ins>
      <w:r w:rsidR="00875F91">
        <w:br/>
      </w:r>
    </w:p>
    <w:p w14:paraId="70921736" w14:textId="2EEC6394" w:rsidR="00A141FB" w:rsidRDefault="00A141FB" w:rsidP="006066C9">
      <w:pPr>
        <w:pStyle w:val="ListParagraph"/>
        <w:numPr>
          <w:ilvl w:val="2"/>
          <w:numId w:val="11"/>
        </w:numPr>
        <w:rPr>
          <w:noProof/>
        </w:rPr>
      </w:pPr>
      <w:r>
        <w:t xml:space="preserve">45 </w:t>
      </w:r>
      <w:proofErr w:type="spellStart"/>
      <w:r>
        <w:rPr>
          <w:rFonts w:ascii="Cambria" w:hAnsi="Cambria"/>
        </w:rPr>
        <w:t>μ</w:t>
      </w:r>
      <w:r>
        <w:t>L</w:t>
      </w:r>
      <w:proofErr w:type="spellEnd"/>
      <w:r>
        <w:t xml:space="preserve"> PCR mixture + 5 </w:t>
      </w:r>
      <w:proofErr w:type="spellStart"/>
      <w:r>
        <w:rPr>
          <w:rFonts w:ascii="Cambria" w:hAnsi="Cambria"/>
        </w:rPr>
        <w:t>μ</w:t>
      </w:r>
      <w:r>
        <w:t>L</w:t>
      </w:r>
      <w:proofErr w:type="spellEnd"/>
      <w:r>
        <w:t xml:space="preserve"> template</w:t>
      </w:r>
      <w:r w:rsidR="005F1F2B">
        <w:t>.</w:t>
      </w:r>
      <w:r w:rsidR="00875F91">
        <w:br/>
      </w:r>
    </w:p>
    <w:p w14:paraId="6D832CC5" w14:textId="7415DD87" w:rsidR="00A141FB" w:rsidRPr="005F254B" w:rsidRDefault="00A141FB" w:rsidP="006A11B8">
      <w:pPr>
        <w:pStyle w:val="ListParagraph"/>
        <w:numPr>
          <w:ilvl w:val="1"/>
          <w:numId w:val="11"/>
        </w:numPr>
        <w:rPr>
          <w:noProof/>
          <w:highlight w:val="yellow"/>
        </w:rPr>
      </w:pPr>
      <w:r w:rsidRPr="005F254B">
        <w:rPr>
          <w:noProof/>
          <w:highlight w:val="yellow"/>
        </w:rPr>
        <w:t xml:space="preserve">Place </w:t>
      </w:r>
      <w:ins w:id="261" w:author="Jacob Roundy" w:date="2015-05-01T16:19:00Z">
        <w:r w:rsidR="00E25206">
          <w:rPr>
            <w:noProof/>
            <w:highlight w:val="yellow"/>
          </w:rPr>
          <w:t xml:space="preserve">the </w:t>
        </w:r>
      </w:ins>
      <w:r w:rsidRPr="005F254B">
        <w:rPr>
          <w:noProof/>
          <w:highlight w:val="yellow"/>
        </w:rPr>
        <w:t xml:space="preserve">cap securely on </w:t>
      </w:r>
      <w:ins w:id="262" w:author="Jacob Roundy" w:date="2015-05-01T16:19:00Z">
        <w:r w:rsidR="00E25206">
          <w:rPr>
            <w:noProof/>
            <w:highlight w:val="yellow"/>
          </w:rPr>
          <w:t xml:space="preserve">the </w:t>
        </w:r>
      </w:ins>
      <w:r w:rsidRPr="005F254B">
        <w:rPr>
          <w:noProof/>
          <w:highlight w:val="yellow"/>
        </w:rPr>
        <w:t>8-tube st</w:t>
      </w:r>
      <w:r w:rsidR="005F1F2B" w:rsidRPr="005F254B">
        <w:rPr>
          <w:noProof/>
          <w:highlight w:val="yellow"/>
        </w:rPr>
        <w:t>r</w:t>
      </w:r>
      <w:r w:rsidRPr="005F254B">
        <w:rPr>
          <w:noProof/>
          <w:highlight w:val="yellow"/>
        </w:rPr>
        <w:t>ip. Label to minimize contamination and confusion.</w:t>
      </w:r>
      <w:r w:rsidR="00875F91" w:rsidRPr="005F254B">
        <w:rPr>
          <w:noProof/>
          <w:highlight w:val="yellow"/>
        </w:rPr>
        <w:br/>
      </w:r>
    </w:p>
    <w:p w14:paraId="7891E6BC" w14:textId="453ECBD4" w:rsidR="00A141FB" w:rsidRPr="005F254B" w:rsidRDefault="00A141FB" w:rsidP="006A11B8">
      <w:pPr>
        <w:pStyle w:val="ListParagraph"/>
        <w:numPr>
          <w:ilvl w:val="1"/>
          <w:numId w:val="11"/>
        </w:numPr>
        <w:rPr>
          <w:noProof/>
          <w:highlight w:val="yellow"/>
        </w:rPr>
      </w:pPr>
      <w:r w:rsidRPr="005F254B">
        <w:rPr>
          <w:noProof/>
          <w:highlight w:val="yellow"/>
        </w:rPr>
        <w:t>Centrifuge the 8-tube strip for a few seconds using a mini</w:t>
      </w:r>
      <w:r w:rsidR="005F1F2B" w:rsidRPr="005F254B">
        <w:rPr>
          <w:noProof/>
          <w:highlight w:val="yellow"/>
        </w:rPr>
        <w:t>-</w:t>
      </w:r>
      <w:r w:rsidRPr="005F254B">
        <w:rPr>
          <w:noProof/>
          <w:highlight w:val="yellow"/>
        </w:rPr>
        <w:t>centrifuge.</w:t>
      </w:r>
      <w:r w:rsidR="00875F91" w:rsidRPr="005F254B">
        <w:rPr>
          <w:noProof/>
          <w:highlight w:val="yellow"/>
        </w:rPr>
        <w:br/>
      </w:r>
    </w:p>
    <w:p w14:paraId="0DC25406" w14:textId="4A551732" w:rsidR="00A141FB" w:rsidRPr="005F254B" w:rsidRDefault="00A141FB" w:rsidP="006A11B8">
      <w:pPr>
        <w:pStyle w:val="ListParagraph"/>
        <w:numPr>
          <w:ilvl w:val="1"/>
          <w:numId w:val="11"/>
        </w:numPr>
        <w:rPr>
          <w:noProof/>
          <w:highlight w:val="yellow"/>
        </w:rPr>
      </w:pPr>
      <w:r w:rsidRPr="005F254B">
        <w:rPr>
          <w:noProof/>
          <w:highlight w:val="yellow"/>
        </w:rPr>
        <w:t>Place the 8-tube strip in a PCR machine (thermal cycler).</w:t>
      </w:r>
      <w:r w:rsidR="00875F91" w:rsidRPr="005F254B">
        <w:rPr>
          <w:noProof/>
          <w:highlight w:val="yellow"/>
        </w:rPr>
        <w:br/>
      </w:r>
    </w:p>
    <w:p w14:paraId="0BF0B9C8" w14:textId="0B8BAEAB" w:rsidR="00A141FB" w:rsidRDefault="00A141FB" w:rsidP="006A11B8">
      <w:pPr>
        <w:pStyle w:val="ListParagraph"/>
        <w:numPr>
          <w:ilvl w:val="1"/>
          <w:numId w:val="11"/>
        </w:numPr>
        <w:rPr>
          <w:noProof/>
        </w:rPr>
      </w:pPr>
      <w:r w:rsidRPr="005F254B">
        <w:rPr>
          <w:noProof/>
          <w:highlight w:val="yellow"/>
        </w:rPr>
        <w:t>Perform the PCR amplification function in the machine</w:t>
      </w:r>
      <w:r w:rsidR="00412267" w:rsidRPr="005F254B">
        <w:rPr>
          <w:noProof/>
          <w:highlight w:val="yellow"/>
        </w:rPr>
        <w:t xml:space="preserve"> (</w:t>
      </w:r>
      <w:r w:rsidR="00412267" w:rsidRPr="005F254B">
        <w:rPr>
          <w:b/>
          <w:noProof/>
          <w:highlight w:val="yellow"/>
        </w:rPr>
        <w:t xml:space="preserve">Figure </w:t>
      </w:r>
      <w:del w:id="263" w:author="Jacob Roundy" w:date="2015-05-01T16:53:00Z">
        <w:r w:rsidR="00412267" w:rsidRPr="005F254B" w:rsidDel="00B15635">
          <w:rPr>
            <w:b/>
            <w:noProof/>
            <w:highlight w:val="yellow"/>
          </w:rPr>
          <w:delText>2</w:delText>
        </w:r>
      </w:del>
      <w:ins w:id="264" w:author="Jacob Roundy" w:date="2015-05-01T16:53:00Z">
        <w:r w:rsidR="00B15635">
          <w:rPr>
            <w:b/>
            <w:noProof/>
            <w:highlight w:val="yellow"/>
          </w:rPr>
          <w:t>1</w:t>
        </w:r>
      </w:ins>
      <w:r w:rsidR="00412267" w:rsidRPr="005F254B">
        <w:rPr>
          <w:noProof/>
          <w:highlight w:val="yellow"/>
        </w:rPr>
        <w:t>)</w:t>
      </w:r>
      <w:r w:rsidRPr="005F254B">
        <w:rPr>
          <w:noProof/>
          <w:highlight w:val="yellow"/>
        </w:rPr>
        <w:t>.</w:t>
      </w:r>
      <w:r>
        <w:rPr>
          <w:noProof/>
        </w:rPr>
        <w:t xml:space="preserve"> This function typically consists of the following:</w:t>
      </w:r>
      <w:r w:rsidR="00875F91">
        <w:rPr>
          <w:noProof/>
        </w:rPr>
        <w:br/>
      </w:r>
    </w:p>
    <w:p w14:paraId="62A6D842" w14:textId="4CB5B145" w:rsidR="00A141FB" w:rsidRDefault="00A141FB" w:rsidP="006A11B8">
      <w:pPr>
        <w:pStyle w:val="ListParagraph"/>
        <w:numPr>
          <w:ilvl w:val="2"/>
          <w:numId w:val="11"/>
        </w:numPr>
        <w:rPr>
          <w:noProof/>
        </w:rPr>
      </w:pPr>
      <w:r>
        <w:rPr>
          <w:noProof/>
        </w:rPr>
        <w:t xml:space="preserve">Denaturation at 94 </w:t>
      </w:r>
      <w:r>
        <w:rPr>
          <w:noProof/>
          <w:vertAlign w:val="superscript"/>
        </w:rPr>
        <w:t>o</w:t>
      </w:r>
      <w:r>
        <w:rPr>
          <w:noProof/>
        </w:rPr>
        <w:t>C for 3 min</w:t>
      </w:r>
      <w:del w:id="265" w:author="Jacob Roundy" w:date="2015-05-01T16:19:00Z">
        <w:r w:rsidDel="00E25206">
          <w:rPr>
            <w:noProof/>
          </w:rPr>
          <w:delText>utes</w:delText>
        </w:r>
      </w:del>
      <w:r>
        <w:rPr>
          <w:noProof/>
        </w:rPr>
        <w:t>.</w:t>
      </w:r>
      <w:r w:rsidR="00875F91">
        <w:rPr>
          <w:noProof/>
        </w:rPr>
        <w:br/>
      </w:r>
    </w:p>
    <w:p w14:paraId="6C4DE379" w14:textId="7A7EFA9D" w:rsidR="00A141FB" w:rsidRDefault="00A141FB" w:rsidP="006A11B8">
      <w:pPr>
        <w:pStyle w:val="ListParagraph"/>
        <w:numPr>
          <w:ilvl w:val="2"/>
          <w:numId w:val="11"/>
        </w:numPr>
        <w:rPr>
          <w:noProof/>
        </w:rPr>
      </w:pPr>
      <w:r>
        <w:rPr>
          <w:noProof/>
        </w:rPr>
        <w:t>30 –</w:t>
      </w:r>
      <w:r w:rsidR="0099146B">
        <w:rPr>
          <w:noProof/>
        </w:rPr>
        <w:t xml:space="preserve"> 40 cycles of amplification (</w:t>
      </w:r>
      <w:r w:rsidR="005F1F2B">
        <w:rPr>
          <w:noProof/>
        </w:rPr>
        <w:t>d</w:t>
      </w:r>
      <w:r>
        <w:rPr>
          <w:noProof/>
        </w:rPr>
        <w:t xml:space="preserve">enaturation at 94 </w:t>
      </w:r>
      <w:r w:rsidRPr="0099146B">
        <w:rPr>
          <w:noProof/>
          <w:vertAlign w:val="superscript"/>
        </w:rPr>
        <w:t>O</w:t>
      </w:r>
      <w:r w:rsidR="0099146B">
        <w:rPr>
          <w:noProof/>
        </w:rPr>
        <w:t>C for 3 min</w:t>
      </w:r>
      <w:del w:id="266" w:author="Jacob Roundy" w:date="2015-05-01T16:19:00Z">
        <w:r w:rsidR="0099146B" w:rsidDel="00E25206">
          <w:rPr>
            <w:noProof/>
          </w:rPr>
          <w:delText>utes</w:delText>
        </w:r>
      </w:del>
      <w:r w:rsidR="0099146B">
        <w:rPr>
          <w:noProof/>
        </w:rPr>
        <w:t xml:space="preserve">, annealing at 50 – 60 </w:t>
      </w:r>
      <w:r w:rsidR="0099146B" w:rsidRPr="0099146B">
        <w:rPr>
          <w:noProof/>
          <w:vertAlign w:val="superscript"/>
        </w:rPr>
        <w:t>O</w:t>
      </w:r>
      <w:r w:rsidR="0099146B">
        <w:rPr>
          <w:noProof/>
        </w:rPr>
        <w:t xml:space="preserve">C, and extension at 72 </w:t>
      </w:r>
      <w:r w:rsidR="0099146B" w:rsidRPr="0099146B">
        <w:rPr>
          <w:noProof/>
          <w:vertAlign w:val="superscript"/>
        </w:rPr>
        <w:t>O</w:t>
      </w:r>
      <w:r w:rsidR="0099146B">
        <w:rPr>
          <w:noProof/>
        </w:rPr>
        <w:t>C).</w:t>
      </w:r>
      <w:r w:rsidR="00875F91">
        <w:rPr>
          <w:noProof/>
        </w:rPr>
        <w:br/>
      </w:r>
    </w:p>
    <w:p w14:paraId="70BA18CC" w14:textId="4046E996" w:rsidR="009D08CE" w:rsidRDefault="0099146B" w:rsidP="006A11B8">
      <w:pPr>
        <w:pStyle w:val="ListParagraph"/>
        <w:numPr>
          <w:ilvl w:val="2"/>
          <w:numId w:val="11"/>
        </w:numPr>
        <w:rPr>
          <w:noProof/>
        </w:rPr>
      </w:pPr>
      <w:r>
        <w:rPr>
          <w:noProof/>
        </w:rPr>
        <w:t xml:space="preserve">Final extension at 72 </w:t>
      </w:r>
      <w:r>
        <w:rPr>
          <w:noProof/>
          <w:vertAlign w:val="superscript"/>
        </w:rPr>
        <w:t>o</w:t>
      </w:r>
      <w:r>
        <w:rPr>
          <w:noProof/>
        </w:rPr>
        <w:t>C for 7 min</w:t>
      </w:r>
      <w:del w:id="267" w:author="Jacob Roundy" w:date="2015-05-01T16:20:00Z">
        <w:r w:rsidDel="00E25206">
          <w:rPr>
            <w:noProof/>
          </w:rPr>
          <w:delText>utes</w:delText>
        </w:r>
      </w:del>
      <w:r>
        <w:rPr>
          <w:noProof/>
        </w:rPr>
        <w:t>.</w:t>
      </w:r>
    </w:p>
    <w:p w14:paraId="5E1495F4" w14:textId="77777777" w:rsidR="007E5D63" w:rsidRDefault="007E5D63" w:rsidP="006A11B8">
      <w:pPr>
        <w:rPr>
          <w:noProof/>
        </w:rPr>
      </w:pPr>
    </w:p>
    <w:p w14:paraId="6F0F26D2" w14:textId="77777777" w:rsidR="00AB274A" w:rsidRPr="00AB274A" w:rsidRDefault="00AB274A" w:rsidP="006A11B8">
      <w:pPr>
        <w:rPr>
          <w:noProof/>
          <w:sz w:val="8"/>
          <w:szCs w:val="8"/>
        </w:rPr>
      </w:pPr>
    </w:p>
    <w:p w14:paraId="35A695BC" w14:textId="012DD6EA" w:rsidR="009A3E99" w:rsidRPr="005F254B" w:rsidRDefault="008D0EC3" w:rsidP="00491041">
      <w:pPr>
        <w:pStyle w:val="ListParagraph"/>
        <w:numPr>
          <w:ilvl w:val="0"/>
          <w:numId w:val="11"/>
        </w:numPr>
        <w:rPr>
          <w:noProof/>
          <w:highlight w:val="yellow"/>
        </w:rPr>
      </w:pPr>
      <w:r w:rsidRPr="005F254B">
        <w:rPr>
          <w:noProof/>
          <w:highlight w:val="yellow"/>
        </w:rPr>
        <w:t>Prepare Agarose Gel</w:t>
      </w:r>
    </w:p>
    <w:p w14:paraId="570DD6DC" w14:textId="77777777" w:rsidR="009A3E99" w:rsidRPr="005F254B" w:rsidRDefault="009A3E99" w:rsidP="00491041">
      <w:pPr>
        <w:rPr>
          <w:noProof/>
          <w:sz w:val="8"/>
          <w:szCs w:val="8"/>
          <w:highlight w:val="yellow"/>
        </w:rPr>
      </w:pPr>
    </w:p>
    <w:p w14:paraId="57783853" w14:textId="77777777" w:rsidR="005A0ACC" w:rsidRPr="00D94483" w:rsidRDefault="005A0ACC" w:rsidP="006A11B8">
      <w:pPr>
        <w:pStyle w:val="ListParagraph"/>
        <w:ind w:left="2880"/>
        <w:rPr>
          <w:noProof/>
          <w:highlight w:val="yellow"/>
        </w:rPr>
      </w:pPr>
    </w:p>
    <w:p w14:paraId="6F5AB99E" w14:textId="746140E2" w:rsidR="008D0EC3" w:rsidRPr="005F254B" w:rsidRDefault="008D0EC3" w:rsidP="006A11B8">
      <w:pPr>
        <w:pStyle w:val="ListParagraph"/>
        <w:numPr>
          <w:ilvl w:val="1"/>
          <w:numId w:val="11"/>
        </w:numPr>
        <w:rPr>
          <w:noProof/>
          <w:highlight w:val="yellow"/>
        </w:rPr>
      </w:pPr>
      <w:r w:rsidRPr="005F254B">
        <w:rPr>
          <w:noProof/>
          <w:highlight w:val="yellow"/>
        </w:rPr>
        <w:t xml:space="preserve">Weigh 1 g agarose into a 125 mL </w:t>
      </w:r>
      <w:r w:rsidR="00804A62" w:rsidRPr="005F254B">
        <w:rPr>
          <w:noProof/>
          <w:highlight w:val="yellow"/>
        </w:rPr>
        <w:t>E</w:t>
      </w:r>
      <w:r w:rsidRPr="005F254B">
        <w:rPr>
          <w:noProof/>
          <w:highlight w:val="yellow"/>
        </w:rPr>
        <w:t>rlenmeyer flask.</w:t>
      </w:r>
    </w:p>
    <w:p w14:paraId="2391A372" w14:textId="77777777" w:rsidR="00875F91" w:rsidRPr="005F254B" w:rsidRDefault="00875F91" w:rsidP="006A11B8">
      <w:pPr>
        <w:pStyle w:val="ListParagraph"/>
        <w:ind w:left="360"/>
        <w:rPr>
          <w:noProof/>
          <w:highlight w:val="yellow"/>
        </w:rPr>
      </w:pPr>
    </w:p>
    <w:p w14:paraId="64719AB0" w14:textId="3E5B4A74" w:rsidR="005A0ACC" w:rsidRPr="005F254B" w:rsidRDefault="008D0EC3" w:rsidP="006A11B8">
      <w:pPr>
        <w:pStyle w:val="ListParagraph"/>
        <w:numPr>
          <w:ilvl w:val="1"/>
          <w:numId w:val="11"/>
        </w:numPr>
        <w:rPr>
          <w:noProof/>
          <w:highlight w:val="yellow"/>
        </w:rPr>
      </w:pPr>
      <w:r w:rsidRPr="005F254B">
        <w:rPr>
          <w:noProof/>
          <w:highlight w:val="yellow"/>
        </w:rPr>
        <w:t xml:space="preserve">Add 100 mL </w:t>
      </w:r>
      <w:r w:rsidR="00804A62" w:rsidRPr="005F254B">
        <w:rPr>
          <w:noProof/>
          <w:highlight w:val="yellow"/>
        </w:rPr>
        <w:t>l</w:t>
      </w:r>
      <w:r w:rsidRPr="005F254B">
        <w:rPr>
          <w:noProof/>
          <w:highlight w:val="yellow"/>
        </w:rPr>
        <w:t xml:space="preserve">ithium </w:t>
      </w:r>
      <w:r w:rsidR="00804A62" w:rsidRPr="005F254B">
        <w:rPr>
          <w:noProof/>
          <w:highlight w:val="yellow"/>
        </w:rPr>
        <w:t>b</w:t>
      </w:r>
      <w:r w:rsidRPr="005F254B">
        <w:rPr>
          <w:noProof/>
          <w:highlight w:val="yellow"/>
        </w:rPr>
        <w:t xml:space="preserve">orate (LB) buffer into </w:t>
      </w:r>
      <w:ins w:id="268" w:author="Jacob Roundy" w:date="2015-05-01T16:21:00Z">
        <w:r w:rsidR="002E000C">
          <w:rPr>
            <w:noProof/>
            <w:highlight w:val="yellow"/>
          </w:rPr>
          <w:t xml:space="preserve">the </w:t>
        </w:r>
      </w:ins>
      <w:r w:rsidRPr="005F254B">
        <w:rPr>
          <w:noProof/>
          <w:highlight w:val="yellow"/>
        </w:rPr>
        <w:t>flask</w:t>
      </w:r>
      <w:r w:rsidR="00804A62" w:rsidRPr="005F254B">
        <w:rPr>
          <w:noProof/>
          <w:highlight w:val="yellow"/>
        </w:rPr>
        <w:t>,</w:t>
      </w:r>
      <w:r w:rsidR="00D57D2B" w:rsidRPr="005F254B">
        <w:rPr>
          <w:noProof/>
          <w:highlight w:val="yellow"/>
        </w:rPr>
        <w:t xml:space="preserve"> and</w:t>
      </w:r>
      <w:r w:rsidR="00804A62" w:rsidRPr="005F254B">
        <w:rPr>
          <w:noProof/>
          <w:highlight w:val="yellow"/>
        </w:rPr>
        <w:t xml:space="preserve"> </w:t>
      </w:r>
      <w:r w:rsidR="00D57D2B" w:rsidRPr="005F254B">
        <w:rPr>
          <w:noProof/>
          <w:highlight w:val="yellow"/>
        </w:rPr>
        <w:t xml:space="preserve">swirl </w:t>
      </w:r>
      <w:ins w:id="269" w:author="Jacob Roundy" w:date="2015-05-01T16:21:00Z">
        <w:r w:rsidR="002E000C">
          <w:rPr>
            <w:noProof/>
            <w:highlight w:val="yellow"/>
          </w:rPr>
          <w:t xml:space="preserve">the </w:t>
        </w:r>
      </w:ins>
      <w:r w:rsidR="00D57D2B" w:rsidRPr="005F254B">
        <w:rPr>
          <w:noProof/>
          <w:highlight w:val="yellow"/>
        </w:rPr>
        <w:t>flask</w:t>
      </w:r>
      <w:r w:rsidR="00804A62" w:rsidRPr="005F254B">
        <w:rPr>
          <w:noProof/>
          <w:highlight w:val="yellow"/>
        </w:rPr>
        <w:t xml:space="preserve"> by hand</w:t>
      </w:r>
      <w:r w:rsidRPr="005F254B">
        <w:rPr>
          <w:noProof/>
          <w:highlight w:val="yellow"/>
        </w:rPr>
        <w:t>.</w:t>
      </w:r>
    </w:p>
    <w:p w14:paraId="25380211" w14:textId="77777777" w:rsidR="00875F91" w:rsidRPr="005F254B" w:rsidRDefault="00875F91" w:rsidP="006A11B8">
      <w:pPr>
        <w:rPr>
          <w:noProof/>
          <w:highlight w:val="yellow"/>
        </w:rPr>
      </w:pPr>
    </w:p>
    <w:p w14:paraId="56F58A9D" w14:textId="68EED6DE" w:rsidR="008D0EC3" w:rsidRPr="005F254B" w:rsidRDefault="008D0EC3" w:rsidP="006A11B8">
      <w:pPr>
        <w:pStyle w:val="ListParagraph"/>
        <w:numPr>
          <w:ilvl w:val="1"/>
          <w:numId w:val="11"/>
        </w:numPr>
        <w:rPr>
          <w:noProof/>
          <w:highlight w:val="yellow"/>
        </w:rPr>
      </w:pPr>
      <w:r w:rsidRPr="005F254B">
        <w:rPr>
          <w:noProof/>
          <w:highlight w:val="yellow"/>
        </w:rPr>
        <w:t xml:space="preserve">Place </w:t>
      </w:r>
      <w:ins w:id="270" w:author="Jacob Roundy" w:date="2015-05-01T16:22:00Z">
        <w:r w:rsidR="002E000C">
          <w:rPr>
            <w:noProof/>
            <w:highlight w:val="yellow"/>
          </w:rPr>
          <w:t xml:space="preserve">the </w:t>
        </w:r>
      </w:ins>
      <w:r w:rsidR="005A0ACC" w:rsidRPr="005F254B">
        <w:rPr>
          <w:noProof/>
          <w:highlight w:val="yellow"/>
        </w:rPr>
        <w:t xml:space="preserve">flask </w:t>
      </w:r>
      <w:r w:rsidRPr="005F254B">
        <w:rPr>
          <w:noProof/>
          <w:highlight w:val="yellow"/>
        </w:rPr>
        <w:t xml:space="preserve">in </w:t>
      </w:r>
      <w:ins w:id="271" w:author="Jacob Roundy" w:date="2015-05-01T16:22:00Z">
        <w:r w:rsidR="002E000C">
          <w:rPr>
            <w:noProof/>
            <w:highlight w:val="yellow"/>
          </w:rPr>
          <w:t xml:space="preserve">a </w:t>
        </w:r>
      </w:ins>
      <w:r w:rsidRPr="005F254B">
        <w:rPr>
          <w:noProof/>
          <w:highlight w:val="yellow"/>
        </w:rPr>
        <w:t>microwave oven at high power for 1</w:t>
      </w:r>
      <w:ins w:id="272" w:author="Jacob Roundy" w:date="2015-05-01T16:22:00Z">
        <w:r w:rsidR="002E000C">
          <w:rPr>
            <w:noProof/>
            <w:highlight w:val="yellow"/>
          </w:rPr>
          <w:t xml:space="preserve"> </w:t>
        </w:r>
      </w:ins>
      <w:r w:rsidR="006505CD" w:rsidRPr="005F254B">
        <w:rPr>
          <w:noProof/>
          <w:highlight w:val="yellow"/>
        </w:rPr>
        <w:t>m</w:t>
      </w:r>
      <w:ins w:id="273" w:author="Jacob Roundy" w:date="2015-05-01T16:22:00Z">
        <w:r w:rsidR="002E000C">
          <w:rPr>
            <w:noProof/>
            <w:highlight w:val="yellow"/>
          </w:rPr>
          <w:t>in</w:t>
        </w:r>
      </w:ins>
      <w:r w:rsidRPr="005F254B">
        <w:rPr>
          <w:noProof/>
          <w:highlight w:val="yellow"/>
        </w:rPr>
        <w:t>.</w:t>
      </w:r>
    </w:p>
    <w:p w14:paraId="63C2C536" w14:textId="77777777" w:rsidR="00875F91" w:rsidRPr="005F254B" w:rsidRDefault="00875F91" w:rsidP="006A11B8">
      <w:pPr>
        <w:rPr>
          <w:noProof/>
          <w:highlight w:val="yellow"/>
        </w:rPr>
      </w:pPr>
    </w:p>
    <w:p w14:paraId="5E16DEE5" w14:textId="05BE08AC" w:rsidR="005A0ACC" w:rsidRDefault="008D0EC3" w:rsidP="006066C9">
      <w:pPr>
        <w:pStyle w:val="ListParagraph"/>
        <w:numPr>
          <w:ilvl w:val="1"/>
          <w:numId w:val="11"/>
        </w:numPr>
        <w:rPr>
          <w:ins w:id="274" w:author="Jacob Roundy" w:date="2015-05-01T16:22:00Z"/>
          <w:noProof/>
        </w:rPr>
      </w:pPr>
      <w:r w:rsidRPr="005F254B">
        <w:rPr>
          <w:noProof/>
          <w:highlight w:val="yellow"/>
        </w:rPr>
        <w:t xml:space="preserve">Remove from </w:t>
      </w:r>
      <w:ins w:id="275" w:author="Jacob Roundy" w:date="2015-05-01T16:22:00Z">
        <w:r w:rsidR="002E000C">
          <w:rPr>
            <w:noProof/>
            <w:highlight w:val="yellow"/>
          </w:rPr>
          <w:t xml:space="preserve">the </w:t>
        </w:r>
      </w:ins>
      <w:r w:rsidRPr="005F254B">
        <w:rPr>
          <w:noProof/>
          <w:highlight w:val="yellow"/>
        </w:rPr>
        <w:t>microwave and swirl</w:t>
      </w:r>
      <w:r w:rsidR="00804A62" w:rsidRPr="005F254B">
        <w:rPr>
          <w:noProof/>
          <w:highlight w:val="yellow"/>
        </w:rPr>
        <w:t xml:space="preserve"> by hand</w:t>
      </w:r>
      <w:r w:rsidRPr="005F254B">
        <w:rPr>
          <w:noProof/>
          <w:highlight w:val="yellow"/>
        </w:rPr>
        <w:t xml:space="preserve"> to make sure all the agarose has melted.</w:t>
      </w:r>
      <w:r w:rsidR="002E000C">
        <w:rPr>
          <w:noProof/>
        </w:rPr>
        <w:t xml:space="preserve"> </w:t>
      </w:r>
      <w:r w:rsidR="005A0ACC">
        <w:rPr>
          <w:noProof/>
        </w:rPr>
        <w:t xml:space="preserve">If </w:t>
      </w:r>
      <w:ins w:id="276" w:author="Jacob Roundy" w:date="2015-05-01T16:22:00Z">
        <w:r w:rsidR="002E000C">
          <w:rPr>
            <w:noProof/>
          </w:rPr>
          <w:t xml:space="preserve">the </w:t>
        </w:r>
      </w:ins>
      <w:r w:rsidR="005A0ACC">
        <w:rPr>
          <w:noProof/>
        </w:rPr>
        <w:t xml:space="preserve">agarose </w:t>
      </w:r>
      <w:ins w:id="277" w:author="Jacob Roundy" w:date="2015-05-01T16:22:00Z">
        <w:r w:rsidR="002E000C">
          <w:rPr>
            <w:noProof/>
          </w:rPr>
          <w:t>has</w:t>
        </w:r>
      </w:ins>
      <w:del w:id="278" w:author="Jacob Roundy" w:date="2015-05-01T16:22:00Z">
        <w:r w:rsidR="005A0ACC" w:rsidDel="002E000C">
          <w:rPr>
            <w:noProof/>
          </w:rPr>
          <w:delText>is</w:delText>
        </w:r>
      </w:del>
      <w:r w:rsidR="005A0ACC">
        <w:rPr>
          <w:noProof/>
        </w:rPr>
        <w:t xml:space="preserve"> not completely melted, microwave for another minute.</w:t>
      </w:r>
    </w:p>
    <w:p w14:paraId="7FDE3D27" w14:textId="77777777" w:rsidR="002E000C" w:rsidRDefault="002E000C" w:rsidP="006066C9">
      <w:pPr>
        <w:pStyle w:val="ListParagraph"/>
        <w:ind w:left="792"/>
        <w:rPr>
          <w:ins w:id="279" w:author="Jacob Roundy" w:date="2015-05-01T16:23:00Z"/>
          <w:noProof/>
        </w:rPr>
      </w:pPr>
    </w:p>
    <w:p w14:paraId="5DAE60CC" w14:textId="006DBB67" w:rsidR="002E000C" w:rsidRDefault="002E000C" w:rsidP="006066C9">
      <w:pPr>
        <w:pStyle w:val="ListParagraph"/>
        <w:numPr>
          <w:ilvl w:val="1"/>
          <w:numId w:val="11"/>
        </w:numPr>
        <w:rPr>
          <w:noProof/>
        </w:rPr>
      </w:pPr>
      <w:ins w:id="280" w:author="Jacob Roundy" w:date="2015-05-01T16:23:00Z">
        <w:r w:rsidRPr="002E000C">
          <w:rPr>
            <w:noProof/>
          </w:rPr>
          <w:t>Microwave at high power again, this time for 30</w:t>
        </w:r>
        <w:r>
          <w:rPr>
            <w:noProof/>
          </w:rPr>
          <w:t xml:space="preserve"> </w:t>
        </w:r>
        <w:r w:rsidRPr="002E000C">
          <w:rPr>
            <w:noProof/>
          </w:rPr>
          <w:t>s. Remove and swirl. Then, microwave a third time, again for 30</w:t>
        </w:r>
        <w:r>
          <w:rPr>
            <w:noProof/>
          </w:rPr>
          <w:t xml:space="preserve"> </w:t>
        </w:r>
        <w:r w:rsidRPr="002E000C">
          <w:rPr>
            <w:noProof/>
          </w:rPr>
          <w:t xml:space="preserve">s. Remove </w:t>
        </w:r>
        <w:r>
          <w:rPr>
            <w:noProof/>
          </w:rPr>
          <w:t xml:space="preserve">the </w:t>
        </w:r>
        <w:r w:rsidRPr="002E000C">
          <w:rPr>
            <w:noProof/>
          </w:rPr>
          <w:t>flask and swirl.</w:t>
        </w:r>
      </w:ins>
    </w:p>
    <w:p w14:paraId="72165BCF" w14:textId="77777777" w:rsidR="00875F91" w:rsidRPr="005F254B" w:rsidRDefault="00875F91" w:rsidP="006A11B8">
      <w:pPr>
        <w:rPr>
          <w:noProof/>
          <w:highlight w:val="yellow"/>
        </w:rPr>
      </w:pPr>
    </w:p>
    <w:p w14:paraId="117A0B09" w14:textId="3389DF2C" w:rsidR="00015E5B" w:rsidRPr="00E35783" w:rsidRDefault="00E35783" w:rsidP="006066C9">
      <w:pPr>
        <w:pStyle w:val="ListParagraph"/>
        <w:numPr>
          <w:ilvl w:val="1"/>
          <w:numId w:val="11"/>
        </w:numPr>
        <w:rPr>
          <w:noProof/>
          <w:highlight w:val="yellow"/>
        </w:rPr>
      </w:pPr>
      <w:ins w:id="281" w:author="Bradley Schmitz" w:date="2015-04-27T18:08:00Z">
        <w:r>
          <w:rPr>
            <w:noProof/>
            <w:highlight w:val="yellow"/>
          </w:rPr>
          <w:t>Cool</w:t>
        </w:r>
      </w:ins>
      <w:del w:id="282" w:author="Bradley Schmitz" w:date="2015-04-27T18:08:00Z">
        <w:r w:rsidR="00015E5B" w:rsidRPr="005F254B" w:rsidDel="00E35783">
          <w:rPr>
            <w:noProof/>
            <w:highlight w:val="yellow"/>
          </w:rPr>
          <w:delText>Let</w:delText>
        </w:r>
      </w:del>
      <w:r w:rsidR="00015E5B" w:rsidRPr="005F254B">
        <w:rPr>
          <w:noProof/>
          <w:highlight w:val="yellow"/>
        </w:rPr>
        <w:t xml:space="preserve"> </w:t>
      </w:r>
      <w:ins w:id="283" w:author="Jacob Roundy" w:date="2015-05-01T16:23:00Z">
        <w:r w:rsidR="002E000C">
          <w:rPr>
            <w:noProof/>
            <w:highlight w:val="yellow"/>
          </w:rPr>
          <w:t xml:space="preserve">the </w:t>
        </w:r>
      </w:ins>
      <w:r w:rsidR="00015E5B" w:rsidRPr="005F254B">
        <w:rPr>
          <w:noProof/>
          <w:highlight w:val="yellow"/>
        </w:rPr>
        <w:t xml:space="preserve">flask with </w:t>
      </w:r>
      <w:ins w:id="284" w:author="Jacob Roundy" w:date="2015-05-01T16:24:00Z">
        <w:r w:rsidR="002E000C">
          <w:rPr>
            <w:noProof/>
            <w:highlight w:val="yellow"/>
          </w:rPr>
          <w:t xml:space="preserve">the </w:t>
        </w:r>
      </w:ins>
      <w:r w:rsidR="00015E5B" w:rsidRPr="005F254B">
        <w:rPr>
          <w:noProof/>
          <w:highlight w:val="yellow"/>
        </w:rPr>
        <w:t>agarose mixture</w:t>
      </w:r>
      <w:del w:id="285" w:author="Jacob Roundy" w:date="2015-05-01T16:24:00Z">
        <w:r w:rsidR="00015E5B" w:rsidRPr="005F254B" w:rsidDel="002E000C">
          <w:rPr>
            <w:noProof/>
            <w:highlight w:val="yellow"/>
          </w:rPr>
          <w:delText xml:space="preserve"> cool</w:delText>
        </w:r>
      </w:del>
      <w:r w:rsidR="00015E5B" w:rsidRPr="005F254B">
        <w:rPr>
          <w:noProof/>
          <w:highlight w:val="yellow"/>
        </w:rPr>
        <w:t xml:space="preserve"> to 50 </w:t>
      </w:r>
      <w:r w:rsidR="00015E5B" w:rsidRPr="005F254B">
        <w:rPr>
          <w:noProof/>
          <w:highlight w:val="yellow"/>
          <w:vertAlign w:val="superscript"/>
        </w:rPr>
        <w:t>o</w:t>
      </w:r>
      <w:r w:rsidR="00015E5B" w:rsidRPr="005F254B">
        <w:rPr>
          <w:noProof/>
          <w:highlight w:val="yellow"/>
        </w:rPr>
        <w:t>C</w:t>
      </w:r>
      <w:ins w:id="286" w:author="Bradley Schmitz" w:date="2015-04-27T18:08:00Z">
        <w:r>
          <w:rPr>
            <w:noProof/>
            <w:highlight w:val="yellow"/>
          </w:rPr>
          <w:t xml:space="preserve"> by rotating under</w:t>
        </w:r>
      </w:ins>
      <w:ins w:id="287" w:author="Jacob Roundy" w:date="2015-05-01T16:24:00Z">
        <w:r w:rsidR="002E000C">
          <w:rPr>
            <w:noProof/>
            <w:highlight w:val="yellow"/>
          </w:rPr>
          <w:t xml:space="preserve"> a </w:t>
        </w:r>
      </w:ins>
      <w:ins w:id="288" w:author="Bradley Schmitz" w:date="2015-04-27T18:08:00Z">
        <w:del w:id="289" w:author="Jacob Roundy" w:date="2015-05-01T16:24:00Z">
          <w:r w:rsidDel="002E000C">
            <w:rPr>
              <w:noProof/>
              <w:highlight w:val="yellow"/>
            </w:rPr>
            <w:delText xml:space="preserve"> </w:delText>
          </w:r>
        </w:del>
        <w:r>
          <w:rPr>
            <w:noProof/>
            <w:highlight w:val="yellow"/>
          </w:rPr>
          <w:t>cold water faucet with the cap tightly secured.</w:t>
        </w:r>
      </w:ins>
    </w:p>
    <w:p w14:paraId="0BBC2633" w14:textId="77777777" w:rsidR="00875F91" w:rsidRPr="005F254B" w:rsidRDefault="00875F91" w:rsidP="006A11B8">
      <w:pPr>
        <w:ind w:left="360"/>
        <w:rPr>
          <w:noProof/>
          <w:highlight w:val="yellow"/>
        </w:rPr>
      </w:pPr>
    </w:p>
    <w:p w14:paraId="4E8C56A4" w14:textId="10EA7920" w:rsidR="00015E5B" w:rsidRPr="00E35783" w:rsidRDefault="00015E5B" w:rsidP="006066C9">
      <w:pPr>
        <w:pStyle w:val="ListParagraph"/>
        <w:numPr>
          <w:ilvl w:val="1"/>
          <w:numId w:val="11"/>
        </w:numPr>
        <w:rPr>
          <w:noProof/>
          <w:highlight w:val="yellow"/>
        </w:rPr>
      </w:pPr>
      <w:r w:rsidRPr="005F254B">
        <w:rPr>
          <w:noProof/>
          <w:highlight w:val="yellow"/>
        </w:rPr>
        <w:t xml:space="preserve">Add 1 </w:t>
      </w:r>
      <w:proofErr w:type="spellStart"/>
      <w:r w:rsidR="00E9091B" w:rsidRPr="005F254B">
        <w:rPr>
          <w:rFonts w:ascii="Cambria" w:hAnsi="Cambria"/>
          <w:highlight w:val="yellow"/>
        </w:rPr>
        <w:t>μ</w:t>
      </w:r>
      <w:r w:rsidR="00E9091B" w:rsidRPr="005F254B">
        <w:rPr>
          <w:highlight w:val="yellow"/>
        </w:rPr>
        <w:t>L</w:t>
      </w:r>
      <w:proofErr w:type="spellEnd"/>
      <w:r w:rsidRPr="005F254B">
        <w:rPr>
          <w:noProof/>
          <w:highlight w:val="yellow"/>
        </w:rPr>
        <w:t xml:space="preserve"> ethidium bromide (EtBr) using a designated micropippette for EtBr only. </w:t>
      </w:r>
    </w:p>
    <w:p w14:paraId="3C2C8900" w14:textId="77777777" w:rsidR="00875F91" w:rsidRDefault="00875F91" w:rsidP="006A11B8">
      <w:pPr>
        <w:pStyle w:val="ListParagraph"/>
        <w:ind w:left="792"/>
        <w:rPr>
          <w:noProof/>
        </w:rPr>
      </w:pPr>
    </w:p>
    <w:p w14:paraId="5A390CDF" w14:textId="0B0136C8" w:rsidR="00015E5B" w:rsidRDefault="00015E5B" w:rsidP="006066C9">
      <w:pPr>
        <w:pStyle w:val="ListParagraph"/>
        <w:numPr>
          <w:ilvl w:val="2"/>
          <w:numId w:val="11"/>
        </w:numPr>
        <w:rPr>
          <w:noProof/>
        </w:rPr>
      </w:pPr>
      <w:r>
        <w:rPr>
          <w:noProof/>
        </w:rPr>
        <w:t xml:space="preserve">EtBr is carcinogenic, so </w:t>
      </w:r>
      <w:r w:rsidR="00C97301">
        <w:rPr>
          <w:noProof/>
        </w:rPr>
        <w:t>personal</w:t>
      </w:r>
      <w:r>
        <w:rPr>
          <w:noProof/>
        </w:rPr>
        <w:t xml:space="preserve"> protective equipment </w:t>
      </w:r>
      <w:r w:rsidR="00804A62">
        <w:rPr>
          <w:noProof/>
        </w:rPr>
        <w:t>(goggles, lab coat,</w:t>
      </w:r>
      <w:r w:rsidR="00804A62" w:rsidRPr="00804A62">
        <w:rPr>
          <w:noProof/>
        </w:rPr>
        <w:t xml:space="preserve"> EtBr resistant gloves</w:t>
      </w:r>
      <w:r w:rsidR="00804A62">
        <w:rPr>
          <w:noProof/>
        </w:rPr>
        <w:t xml:space="preserve">) </w:t>
      </w:r>
      <w:r>
        <w:rPr>
          <w:noProof/>
        </w:rPr>
        <w:t>must be worn.</w:t>
      </w:r>
    </w:p>
    <w:p w14:paraId="14EFE2D3" w14:textId="77777777" w:rsidR="006414C2" w:rsidRDefault="006414C2" w:rsidP="006A11B8">
      <w:pPr>
        <w:pStyle w:val="ListParagraph"/>
        <w:ind w:left="2160"/>
        <w:rPr>
          <w:noProof/>
        </w:rPr>
      </w:pPr>
    </w:p>
    <w:p w14:paraId="48C32E57" w14:textId="011821D7" w:rsidR="00622B4C" w:rsidRPr="00E35783" w:rsidRDefault="00622B4C" w:rsidP="006066C9">
      <w:pPr>
        <w:pStyle w:val="ListParagraph"/>
        <w:numPr>
          <w:ilvl w:val="1"/>
          <w:numId w:val="11"/>
        </w:numPr>
        <w:rPr>
          <w:noProof/>
          <w:highlight w:val="yellow"/>
        </w:rPr>
      </w:pPr>
      <w:r w:rsidRPr="005F254B">
        <w:rPr>
          <w:noProof/>
          <w:highlight w:val="yellow"/>
        </w:rPr>
        <w:t xml:space="preserve">Pour </w:t>
      </w:r>
      <w:ins w:id="290" w:author="Jacob Roundy" w:date="2015-05-01T16:24:00Z">
        <w:r w:rsidR="002E000C">
          <w:rPr>
            <w:noProof/>
            <w:highlight w:val="yellow"/>
          </w:rPr>
          <w:t xml:space="preserve">the </w:t>
        </w:r>
      </w:ins>
      <w:r w:rsidRPr="005F254B">
        <w:rPr>
          <w:noProof/>
          <w:highlight w:val="yellow"/>
        </w:rPr>
        <w:t>molten gel into an electrophoresis gel casting tray</w:t>
      </w:r>
      <w:r w:rsidR="00136EC1" w:rsidRPr="005F254B">
        <w:rPr>
          <w:noProof/>
          <w:highlight w:val="yellow"/>
        </w:rPr>
        <w:t xml:space="preserve"> (</w:t>
      </w:r>
      <w:r w:rsidR="00136EC1" w:rsidRPr="005F254B">
        <w:rPr>
          <w:b/>
          <w:noProof/>
          <w:highlight w:val="yellow"/>
        </w:rPr>
        <w:t xml:space="preserve">Figure </w:t>
      </w:r>
      <w:del w:id="291" w:author="Jacob Roundy" w:date="2015-05-01T16:53:00Z">
        <w:r w:rsidR="00136EC1" w:rsidRPr="005F254B" w:rsidDel="00B15635">
          <w:rPr>
            <w:b/>
            <w:noProof/>
            <w:highlight w:val="yellow"/>
          </w:rPr>
          <w:delText>3</w:delText>
        </w:r>
      </w:del>
      <w:ins w:id="292" w:author="Jacob Roundy" w:date="2015-05-01T16:53:00Z">
        <w:r w:rsidR="00B15635">
          <w:rPr>
            <w:b/>
            <w:noProof/>
            <w:highlight w:val="yellow"/>
          </w:rPr>
          <w:t>2</w:t>
        </w:r>
      </w:ins>
      <w:r w:rsidR="00136EC1" w:rsidRPr="005F254B">
        <w:rPr>
          <w:noProof/>
          <w:highlight w:val="yellow"/>
        </w:rPr>
        <w:t>)</w:t>
      </w:r>
      <w:r w:rsidRPr="005F254B">
        <w:rPr>
          <w:noProof/>
          <w:highlight w:val="yellow"/>
        </w:rPr>
        <w:t>.</w:t>
      </w:r>
      <w:ins w:id="293" w:author="Bradley Schmitz" w:date="2015-04-27T18:09:00Z">
        <w:r w:rsidR="00E35783">
          <w:rPr>
            <w:noProof/>
            <w:highlight w:val="yellow"/>
          </w:rPr>
          <w:t xml:space="preserve"> Make sure that no bubbles are trapped within the agarose.</w:t>
        </w:r>
      </w:ins>
    </w:p>
    <w:p w14:paraId="3153A052" w14:textId="77777777" w:rsidR="00875F91" w:rsidRPr="005F254B" w:rsidRDefault="00875F91" w:rsidP="006A11B8">
      <w:pPr>
        <w:pStyle w:val="ListParagraph"/>
        <w:ind w:left="792"/>
        <w:rPr>
          <w:noProof/>
          <w:highlight w:val="yellow"/>
        </w:rPr>
      </w:pPr>
    </w:p>
    <w:p w14:paraId="11CB9EC8" w14:textId="1C1E281B" w:rsidR="00622B4C" w:rsidRPr="005F254B" w:rsidRDefault="00622B4C" w:rsidP="006A11B8">
      <w:pPr>
        <w:pStyle w:val="ListParagraph"/>
        <w:numPr>
          <w:ilvl w:val="1"/>
          <w:numId w:val="11"/>
        </w:numPr>
        <w:rPr>
          <w:noProof/>
          <w:highlight w:val="yellow"/>
        </w:rPr>
      </w:pPr>
      <w:r w:rsidRPr="005F254B">
        <w:rPr>
          <w:noProof/>
          <w:highlight w:val="yellow"/>
        </w:rPr>
        <w:t xml:space="preserve">Place </w:t>
      </w:r>
      <w:ins w:id="294" w:author="Jacob Roundy" w:date="2015-05-01T16:24:00Z">
        <w:r w:rsidR="002E000C">
          <w:rPr>
            <w:noProof/>
            <w:highlight w:val="yellow"/>
          </w:rPr>
          <w:t xml:space="preserve">a </w:t>
        </w:r>
      </w:ins>
      <w:r w:rsidRPr="005F254B">
        <w:rPr>
          <w:noProof/>
          <w:highlight w:val="yellow"/>
        </w:rPr>
        <w:t xml:space="preserve">comb into </w:t>
      </w:r>
      <w:ins w:id="295" w:author="Jacob Roundy" w:date="2015-05-01T16:24:00Z">
        <w:r w:rsidR="002E000C">
          <w:rPr>
            <w:noProof/>
            <w:highlight w:val="yellow"/>
          </w:rPr>
          <w:t xml:space="preserve">the </w:t>
        </w:r>
      </w:ins>
      <w:r w:rsidRPr="005F254B">
        <w:rPr>
          <w:noProof/>
          <w:highlight w:val="yellow"/>
        </w:rPr>
        <w:t>gel and clamp securely</w:t>
      </w:r>
      <w:r w:rsidR="00136EC1" w:rsidRPr="005F254B">
        <w:rPr>
          <w:noProof/>
          <w:highlight w:val="yellow"/>
        </w:rPr>
        <w:t xml:space="preserve"> (</w:t>
      </w:r>
      <w:r w:rsidR="00136EC1" w:rsidRPr="005F254B">
        <w:rPr>
          <w:b/>
          <w:noProof/>
          <w:highlight w:val="yellow"/>
        </w:rPr>
        <w:t xml:space="preserve">Figure </w:t>
      </w:r>
      <w:del w:id="296" w:author="Jacob Roundy" w:date="2015-05-01T16:53:00Z">
        <w:r w:rsidR="00136EC1" w:rsidRPr="005F254B" w:rsidDel="00B15635">
          <w:rPr>
            <w:b/>
            <w:noProof/>
            <w:highlight w:val="yellow"/>
          </w:rPr>
          <w:delText>4</w:delText>
        </w:r>
      </w:del>
      <w:ins w:id="297" w:author="Jacob Roundy" w:date="2015-05-01T16:53:00Z">
        <w:r w:rsidR="00B15635">
          <w:rPr>
            <w:b/>
            <w:noProof/>
            <w:highlight w:val="yellow"/>
          </w:rPr>
          <w:t>3</w:t>
        </w:r>
      </w:ins>
      <w:r w:rsidR="00136EC1" w:rsidRPr="005F254B">
        <w:rPr>
          <w:noProof/>
          <w:highlight w:val="yellow"/>
        </w:rPr>
        <w:t>)</w:t>
      </w:r>
      <w:r w:rsidRPr="005F254B">
        <w:rPr>
          <w:noProof/>
          <w:highlight w:val="yellow"/>
        </w:rPr>
        <w:t>.</w:t>
      </w:r>
    </w:p>
    <w:p w14:paraId="703A4413" w14:textId="77777777" w:rsidR="00875F91" w:rsidRPr="005F254B" w:rsidRDefault="00875F91" w:rsidP="006A11B8">
      <w:pPr>
        <w:pStyle w:val="ListParagraph"/>
        <w:ind w:left="360"/>
        <w:rPr>
          <w:noProof/>
          <w:highlight w:val="yellow"/>
        </w:rPr>
      </w:pPr>
    </w:p>
    <w:p w14:paraId="002636EE" w14:textId="358B0268" w:rsidR="00622B4C" w:rsidRPr="005F254B" w:rsidRDefault="00622B4C" w:rsidP="006A11B8">
      <w:pPr>
        <w:pStyle w:val="ListParagraph"/>
        <w:numPr>
          <w:ilvl w:val="1"/>
          <w:numId w:val="11"/>
        </w:numPr>
        <w:rPr>
          <w:noProof/>
          <w:highlight w:val="yellow"/>
        </w:rPr>
      </w:pPr>
      <w:r w:rsidRPr="005F254B">
        <w:rPr>
          <w:noProof/>
          <w:highlight w:val="yellow"/>
        </w:rPr>
        <w:t>Wait approximately 20 – 30</w:t>
      </w:r>
      <w:ins w:id="298" w:author="Jacob Roundy" w:date="2015-05-01T16:24:00Z">
        <w:r w:rsidR="002E000C">
          <w:rPr>
            <w:noProof/>
            <w:highlight w:val="yellow"/>
          </w:rPr>
          <w:t xml:space="preserve"> </w:t>
        </w:r>
      </w:ins>
      <w:r w:rsidR="006505CD" w:rsidRPr="005F254B">
        <w:rPr>
          <w:noProof/>
          <w:highlight w:val="yellow"/>
        </w:rPr>
        <w:t>m</w:t>
      </w:r>
      <w:ins w:id="299" w:author="Jacob Roundy" w:date="2015-05-01T16:24:00Z">
        <w:r w:rsidR="002E000C">
          <w:rPr>
            <w:noProof/>
            <w:highlight w:val="yellow"/>
          </w:rPr>
          <w:t>in</w:t>
        </w:r>
      </w:ins>
      <w:r w:rsidR="0049602B">
        <w:rPr>
          <w:noProof/>
          <w:highlight w:val="yellow"/>
        </w:rPr>
        <w:t xml:space="preserve"> </w:t>
      </w:r>
      <w:r w:rsidRPr="005F254B">
        <w:rPr>
          <w:noProof/>
          <w:highlight w:val="yellow"/>
        </w:rPr>
        <w:t>for the gel to solidify.</w:t>
      </w:r>
    </w:p>
    <w:p w14:paraId="06528863" w14:textId="77777777" w:rsidR="00875F91" w:rsidRPr="005F254B" w:rsidRDefault="00875F91" w:rsidP="006A11B8">
      <w:pPr>
        <w:rPr>
          <w:noProof/>
          <w:highlight w:val="yellow"/>
        </w:rPr>
      </w:pPr>
    </w:p>
    <w:p w14:paraId="10C9947D" w14:textId="30E82BF2" w:rsidR="00622B4C" w:rsidRPr="005F254B" w:rsidRDefault="00622B4C" w:rsidP="006A11B8">
      <w:pPr>
        <w:pStyle w:val="ListParagraph"/>
        <w:numPr>
          <w:ilvl w:val="1"/>
          <w:numId w:val="11"/>
        </w:numPr>
        <w:rPr>
          <w:noProof/>
          <w:highlight w:val="yellow"/>
        </w:rPr>
      </w:pPr>
      <w:r w:rsidRPr="005F254B">
        <w:rPr>
          <w:noProof/>
          <w:highlight w:val="yellow"/>
        </w:rPr>
        <w:t xml:space="preserve">Remove </w:t>
      </w:r>
      <w:ins w:id="300" w:author="Jacob Roundy" w:date="2015-05-01T16:24:00Z">
        <w:r w:rsidR="002E000C">
          <w:rPr>
            <w:noProof/>
            <w:highlight w:val="yellow"/>
          </w:rPr>
          <w:t xml:space="preserve">the </w:t>
        </w:r>
      </w:ins>
      <w:r w:rsidRPr="005F254B">
        <w:rPr>
          <w:noProof/>
          <w:highlight w:val="yellow"/>
        </w:rPr>
        <w:t>comb carefully</w:t>
      </w:r>
      <w:r w:rsidR="00136EC1" w:rsidRPr="005F254B">
        <w:rPr>
          <w:noProof/>
          <w:highlight w:val="yellow"/>
        </w:rPr>
        <w:t>;</w:t>
      </w:r>
      <w:r w:rsidRPr="005F254B">
        <w:rPr>
          <w:noProof/>
          <w:highlight w:val="yellow"/>
        </w:rPr>
        <w:t xml:space="preserve"> do not cause any tears in the gel.</w:t>
      </w:r>
      <w:ins w:id="301" w:author="Bradley Schmitz" w:date="2015-04-27T18:10:00Z">
        <w:r w:rsidR="00E35783">
          <w:rPr>
            <w:noProof/>
            <w:highlight w:val="yellow"/>
          </w:rPr>
          <w:t xml:space="preserve"> The comb creates wells in the gel to accommodate space for adding samples.</w:t>
        </w:r>
      </w:ins>
    </w:p>
    <w:p w14:paraId="5BA48645" w14:textId="3B18A96E" w:rsidR="00AB274A" w:rsidRDefault="00AB274A" w:rsidP="00491041">
      <w:pPr>
        <w:rPr>
          <w:noProof/>
        </w:rPr>
      </w:pPr>
    </w:p>
    <w:p w14:paraId="66A267BC" w14:textId="2D6DC67E" w:rsidR="00622B4C" w:rsidRPr="005F254B" w:rsidRDefault="00622B4C" w:rsidP="006A11B8">
      <w:pPr>
        <w:pStyle w:val="ListParagraph"/>
        <w:numPr>
          <w:ilvl w:val="0"/>
          <w:numId w:val="11"/>
        </w:numPr>
        <w:rPr>
          <w:noProof/>
          <w:highlight w:val="yellow"/>
        </w:rPr>
      </w:pPr>
      <w:r w:rsidRPr="005F254B">
        <w:rPr>
          <w:noProof/>
          <w:highlight w:val="yellow"/>
        </w:rPr>
        <w:t>Gel Electrophoresis</w:t>
      </w:r>
    </w:p>
    <w:p w14:paraId="7F7290E7" w14:textId="77777777" w:rsidR="00622B4C" w:rsidRPr="00D94483" w:rsidRDefault="00622B4C" w:rsidP="006A11B8">
      <w:pPr>
        <w:rPr>
          <w:noProof/>
          <w:highlight w:val="yellow"/>
        </w:rPr>
      </w:pPr>
    </w:p>
    <w:p w14:paraId="20F29A26" w14:textId="25FF7053" w:rsidR="00622B4C" w:rsidRPr="005F254B" w:rsidRDefault="00DE6E36" w:rsidP="006A11B8">
      <w:pPr>
        <w:pStyle w:val="ListParagraph"/>
        <w:numPr>
          <w:ilvl w:val="1"/>
          <w:numId w:val="11"/>
        </w:numPr>
        <w:rPr>
          <w:noProof/>
          <w:highlight w:val="yellow"/>
        </w:rPr>
      </w:pPr>
      <w:r w:rsidRPr="005F254B">
        <w:rPr>
          <w:noProof/>
          <w:highlight w:val="yellow"/>
        </w:rPr>
        <w:t xml:space="preserve">Place </w:t>
      </w:r>
      <w:ins w:id="302" w:author="Jacob Roundy" w:date="2015-05-01T16:25:00Z">
        <w:r w:rsidR="002E000C">
          <w:rPr>
            <w:noProof/>
            <w:highlight w:val="yellow"/>
          </w:rPr>
          <w:t xml:space="preserve">the </w:t>
        </w:r>
      </w:ins>
      <w:r w:rsidRPr="005F254B">
        <w:rPr>
          <w:noProof/>
          <w:highlight w:val="yellow"/>
        </w:rPr>
        <w:t xml:space="preserve">solidified agarose gel into </w:t>
      </w:r>
      <w:ins w:id="303" w:author="Jacob Roundy" w:date="2015-05-01T16:25:00Z">
        <w:r w:rsidR="002E000C">
          <w:rPr>
            <w:noProof/>
            <w:highlight w:val="yellow"/>
          </w:rPr>
          <w:t xml:space="preserve">the </w:t>
        </w:r>
      </w:ins>
      <w:r w:rsidRPr="005F254B">
        <w:rPr>
          <w:noProof/>
          <w:highlight w:val="yellow"/>
        </w:rPr>
        <w:t>electrophoresis chamber.</w:t>
      </w:r>
    </w:p>
    <w:p w14:paraId="7CD4E193" w14:textId="77777777" w:rsidR="00875F91" w:rsidRPr="005F254B" w:rsidRDefault="00875F91" w:rsidP="006A11B8">
      <w:pPr>
        <w:pStyle w:val="ListParagraph"/>
        <w:ind w:left="360"/>
        <w:rPr>
          <w:noProof/>
          <w:highlight w:val="yellow"/>
        </w:rPr>
      </w:pPr>
    </w:p>
    <w:p w14:paraId="23BCDDA8" w14:textId="5384F9FE" w:rsidR="00DE6E36" w:rsidRPr="005F254B" w:rsidRDefault="00DE6E36" w:rsidP="006A11B8">
      <w:pPr>
        <w:pStyle w:val="ListParagraph"/>
        <w:numPr>
          <w:ilvl w:val="1"/>
          <w:numId w:val="11"/>
        </w:numPr>
        <w:rPr>
          <w:noProof/>
          <w:highlight w:val="yellow"/>
        </w:rPr>
      </w:pPr>
      <w:r w:rsidRPr="005F254B">
        <w:rPr>
          <w:noProof/>
          <w:highlight w:val="yellow"/>
        </w:rPr>
        <w:t xml:space="preserve">Add </w:t>
      </w:r>
      <w:ins w:id="304" w:author="Jacob Roundy" w:date="2015-05-01T16:25:00Z">
        <w:r w:rsidR="002E000C">
          <w:rPr>
            <w:noProof/>
            <w:highlight w:val="yellow"/>
          </w:rPr>
          <w:t xml:space="preserve">a </w:t>
        </w:r>
      </w:ins>
      <w:r w:rsidRPr="005F254B">
        <w:rPr>
          <w:noProof/>
          <w:highlight w:val="yellow"/>
        </w:rPr>
        <w:t xml:space="preserve">liquid LB </w:t>
      </w:r>
      <w:r w:rsidR="006A64EF" w:rsidRPr="005F254B">
        <w:rPr>
          <w:noProof/>
          <w:highlight w:val="yellow"/>
        </w:rPr>
        <w:t>b</w:t>
      </w:r>
      <w:r w:rsidRPr="005F254B">
        <w:rPr>
          <w:noProof/>
          <w:highlight w:val="yellow"/>
        </w:rPr>
        <w:t>uffer into the chamber until the gel is barely submerged.</w:t>
      </w:r>
    </w:p>
    <w:p w14:paraId="0DDEC223" w14:textId="77777777" w:rsidR="00875F91" w:rsidRPr="005F254B" w:rsidRDefault="00875F91" w:rsidP="006A11B8">
      <w:pPr>
        <w:rPr>
          <w:noProof/>
          <w:highlight w:val="yellow"/>
        </w:rPr>
      </w:pPr>
    </w:p>
    <w:p w14:paraId="0596FACE" w14:textId="77777777" w:rsidR="005B3C57" w:rsidRPr="005F254B" w:rsidRDefault="00CB2244" w:rsidP="006A11B8">
      <w:pPr>
        <w:pStyle w:val="ListParagraph"/>
        <w:numPr>
          <w:ilvl w:val="1"/>
          <w:numId w:val="11"/>
        </w:numPr>
        <w:rPr>
          <w:noProof/>
          <w:highlight w:val="yellow"/>
        </w:rPr>
      </w:pPr>
      <w:r w:rsidRPr="005F254B">
        <w:rPr>
          <w:noProof/>
          <w:highlight w:val="yellow"/>
        </w:rPr>
        <w:t>Label a fresh set of microfuge tubes a</w:t>
      </w:r>
      <w:r w:rsidR="005B3C57" w:rsidRPr="005F254B">
        <w:rPr>
          <w:noProof/>
          <w:highlight w:val="yellow"/>
        </w:rPr>
        <w:t>ccording to samples.</w:t>
      </w:r>
    </w:p>
    <w:p w14:paraId="2130B7E5" w14:textId="77777777" w:rsidR="00875F91" w:rsidRDefault="00875F91" w:rsidP="006A11B8">
      <w:pPr>
        <w:rPr>
          <w:noProof/>
        </w:rPr>
      </w:pPr>
    </w:p>
    <w:p w14:paraId="16259D8A" w14:textId="4D18F437" w:rsidR="00CB1763" w:rsidRDefault="005B3C57" w:rsidP="006A11B8">
      <w:pPr>
        <w:pStyle w:val="ListParagraph"/>
        <w:numPr>
          <w:ilvl w:val="2"/>
          <w:numId w:val="11"/>
        </w:numPr>
        <w:rPr>
          <w:noProof/>
        </w:rPr>
      </w:pPr>
      <w:r>
        <w:rPr>
          <w:noProof/>
        </w:rPr>
        <w:t>Alternative: parafi</w:t>
      </w:r>
      <w:r w:rsidR="00D57D2B">
        <w:rPr>
          <w:noProof/>
        </w:rPr>
        <w:t xml:space="preserve">lm </w:t>
      </w:r>
      <w:r>
        <w:rPr>
          <w:noProof/>
        </w:rPr>
        <w:t xml:space="preserve">surface with </w:t>
      </w:r>
      <w:ins w:id="305" w:author="Jacob Roundy" w:date="2015-05-01T16:25:00Z">
        <w:r w:rsidR="002E000C">
          <w:rPr>
            <w:noProof/>
          </w:rPr>
          <w:t xml:space="preserve">a </w:t>
        </w:r>
      </w:ins>
      <w:r>
        <w:rPr>
          <w:noProof/>
        </w:rPr>
        <w:t>designated spot for each sample</w:t>
      </w:r>
      <w:r w:rsidR="006A64EF">
        <w:rPr>
          <w:noProof/>
        </w:rPr>
        <w:t xml:space="preserve"> (</w:t>
      </w:r>
      <w:r w:rsidR="006A64EF" w:rsidRPr="005F254B">
        <w:rPr>
          <w:b/>
          <w:noProof/>
        </w:rPr>
        <w:t xml:space="preserve">Figure </w:t>
      </w:r>
      <w:del w:id="306" w:author="Jacob Roundy" w:date="2015-05-01T16:53:00Z">
        <w:r w:rsidR="006A64EF" w:rsidRPr="005F254B" w:rsidDel="00B15635">
          <w:rPr>
            <w:b/>
            <w:noProof/>
          </w:rPr>
          <w:delText>5</w:delText>
        </w:r>
      </w:del>
      <w:ins w:id="307" w:author="Jacob Roundy" w:date="2015-05-01T16:53:00Z">
        <w:r w:rsidR="00B15635">
          <w:rPr>
            <w:b/>
            <w:noProof/>
          </w:rPr>
          <w:t>4</w:t>
        </w:r>
      </w:ins>
      <w:r w:rsidR="006A64EF">
        <w:rPr>
          <w:noProof/>
        </w:rPr>
        <w:t>)</w:t>
      </w:r>
      <w:r w:rsidR="00D57D2B">
        <w:rPr>
          <w:noProof/>
        </w:rPr>
        <w:t>.</w:t>
      </w:r>
    </w:p>
    <w:p w14:paraId="4758B65F" w14:textId="77777777" w:rsidR="00875F91" w:rsidRDefault="00875F91" w:rsidP="006A11B8">
      <w:pPr>
        <w:pStyle w:val="ListParagraph"/>
        <w:ind w:left="792"/>
        <w:rPr>
          <w:noProof/>
        </w:rPr>
      </w:pPr>
    </w:p>
    <w:p w14:paraId="7CC77403" w14:textId="06149275" w:rsidR="00CB1763" w:rsidRPr="005F254B" w:rsidRDefault="00CB1763" w:rsidP="006A11B8">
      <w:pPr>
        <w:pStyle w:val="ListParagraph"/>
        <w:numPr>
          <w:ilvl w:val="1"/>
          <w:numId w:val="11"/>
        </w:numPr>
        <w:rPr>
          <w:noProof/>
          <w:highlight w:val="yellow"/>
        </w:rPr>
      </w:pPr>
      <w:r w:rsidRPr="005F254B">
        <w:rPr>
          <w:noProof/>
          <w:highlight w:val="yellow"/>
        </w:rPr>
        <w:t xml:space="preserve">Add 10x </w:t>
      </w:r>
      <w:r w:rsidR="006A64EF" w:rsidRPr="005F254B">
        <w:rPr>
          <w:noProof/>
          <w:highlight w:val="yellow"/>
        </w:rPr>
        <w:t>o</w:t>
      </w:r>
      <w:r w:rsidRPr="005F254B">
        <w:rPr>
          <w:noProof/>
          <w:highlight w:val="yellow"/>
        </w:rPr>
        <w:t xml:space="preserve">range loading dye and samples to create 2X concentration. </w:t>
      </w:r>
    </w:p>
    <w:p w14:paraId="315928D0" w14:textId="77777777" w:rsidR="00875F91" w:rsidRDefault="00875F91" w:rsidP="006A11B8">
      <w:pPr>
        <w:pStyle w:val="ListParagraph"/>
        <w:ind w:left="360"/>
        <w:rPr>
          <w:noProof/>
        </w:rPr>
      </w:pPr>
    </w:p>
    <w:p w14:paraId="18C4C83A" w14:textId="0ABC4E90" w:rsidR="00CB1763" w:rsidRDefault="00CB1763" w:rsidP="006A11B8">
      <w:pPr>
        <w:pStyle w:val="ListParagraph"/>
        <w:numPr>
          <w:ilvl w:val="2"/>
          <w:numId w:val="11"/>
        </w:numPr>
        <w:rPr>
          <w:noProof/>
        </w:rPr>
      </w:pPr>
      <w:r>
        <w:rPr>
          <w:noProof/>
        </w:rPr>
        <w:t xml:space="preserve">1 </w:t>
      </w:r>
      <w:proofErr w:type="spellStart"/>
      <w:r w:rsidRPr="00CA6FA1">
        <w:rPr>
          <w:rFonts w:ascii="Cambria" w:hAnsi="Cambria"/>
        </w:rPr>
        <w:t>μ</w:t>
      </w:r>
      <w:r>
        <w:rPr>
          <w:noProof/>
        </w:rPr>
        <w:t>L</w:t>
      </w:r>
      <w:proofErr w:type="spellEnd"/>
      <w:r>
        <w:rPr>
          <w:noProof/>
        </w:rPr>
        <w:t xml:space="preserve"> of loading dye for every 4 </w:t>
      </w:r>
      <w:proofErr w:type="spellStart"/>
      <w:r w:rsidRPr="00CA6FA1">
        <w:rPr>
          <w:rFonts w:ascii="Cambria" w:hAnsi="Cambria"/>
        </w:rPr>
        <w:t>μ</w:t>
      </w:r>
      <w:r>
        <w:rPr>
          <w:rFonts w:ascii="Cambria" w:hAnsi="Cambria"/>
        </w:rPr>
        <w:t>L</w:t>
      </w:r>
      <w:proofErr w:type="spellEnd"/>
      <w:r>
        <w:rPr>
          <w:noProof/>
        </w:rPr>
        <w:t xml:space="preserve"> of sample.</w:t>
      </w:r>
    </w:p>
    <w:p w14:paraId="447F8649" w14:textId="77777777" w:rsidR="00875F91" w:rsidRDefault="00875F91" w:rsidP="006A11B8">
      <w:pPr>
        <w:pStyle w:val="ListParagraph"/>
        <w:ind w:left="792"/>
        <w:rPr>
          <w:noProof/>
        </w:rPr>
      </w:pPr>
    </w:p>
    <w:p w14:paraId="425B89FC" w14:textId="536E9F39" w:rsidR="00DE6E36" w:rsidRPr="005F254B" w:rsidRDefault="00CB1763" w:rsidP="006A11B8">
      <w:pPr>
        <w:pStyle w:val="ListParagraph"/>
        <w:numPr>
          <w:ilvl w:val="1"/>
          <w:numId w:val="11"/>
        </w:numPr>
        <w:rPr>
          <w:noProof/>
          <w:highlight w:val="yellow"/>
        </w:rPr>
      </w:pPr>
      <w:r w:rsidRPr="005F254B">
        <w:rPr>
          <w:noProof/>
          <w:highlight w:val="yellow"/>
        </w:rPr>
        <w:t>P</w:t>
      </w:r>
      <w:r w:rsidR="00AD0EEA" w:rsidRPr="005F254B">
        <w:rPr>
          <w:noProof/>
          <w:highlight w:val="yellow"/>
        </w:rPr>
        <w:t>lace 2</w:t>
      </w:r>
      <w:r w:rsidR="00CB2244" w:rsidRPr="005F254B">
        <w:rPr>
          <w:noProof/>
          <w:highlight w:val="yellow"/>
        </w:rPr>
        <w:t xml:space="preserve"> </w:t>
      </w:r>
      <w:proofErr w:type="spellStart"/>
      <w:r w:rsidR="00CB2244" w:rsidRPr="005F254B">
        <w:rPr>
          <w:rFonts w:ascii="Cambria" w:hAnsi="Cambria"/>
          <w:highlight w:val="yellow"/>
        </w:rPr>
        <w:t>μ</w:t>
      </w:r>
      <w:r w:rsidR="00CB2244" w:rsidRPr="005F254B">
        <w:rPr>
          <w:highlight w:val="yellow"/>
        </w:rPr>
        <w:t>L</w:t>
      </w:r>
      <w:proofErr w:type="spellEnd"/>
      <w:r w:rsidR="00CB2244" w:rsidRPr="005F254B">
        <w:rPr>
          <w:highlight w:val="yellow"/>
        </w:rPr>
        <w:t xml:space="preserve"> </w:t>
      </w:r>
      <w:r w:rsidR="009042D3" w:rsidRPr="005F254B">
        <w:rPr>
          <w:highlight w:val="yellow"/>
        </w:rPr>
        <w:t>10</w:t>
      </w:r>
      <w:r w:rsidR="00BB19F7">
        <w:rPr>
          <w:highlight w:val="yellow"/>
        </w:rPr>
        <w:t>X</w:t>
      </w:r>
      <w:r w:rsidR="009042D3" w:rsidRPr="005F254B">
        <w:rPr>
          <w:highlight w:val="yellow"/>
        </w:rPr>
        <w:t xml:space="preserve"> </w:t>
      </w:r>
      <w:r w:rsidR="006A64EF" w:rsidRPr="005F254B">
        <w:rPr>
          <w:highlight w:val="yellow"/>
        </w:rPr>
        <w:t>o</w:t>
      </w:r>
      <w:r w:rsidR="009042D3" w:rsidRPr="005F254B">
        <w:rPr>
          <w:highlight w:val="yellow"/>
        </w:rPr>
        <w:t>range loading dye into each tube.</w:t>
      </w:r>
    </w:p>
    <w:p w14:paraId="6B4F6660" w14:textId="77777777" w:rsidR="00875F91" w:rsidRDefault="00875F91" w:rsidP="006A11B8">
      <w:pPr>
        <w:pStyle w:val="ListParagraph"/>
        <w:ind w:left="360"/>
        <w:rPr>
          <w:noProof/>
        </w:rPr>
      </w:pPr>
    </w:p>
    <w:p w14:paraId="1CFF9CF9" w14:textId="4BB675CB" w:rsidR="00CB2244" w:rsidRPr="005F254B" w:rsidRDefault="00CB2244" w:rsidP="006A11B8">
      <w:pPr>
        <w:pStyle w:val="ListParagraph"/>
        <w:numPr>
          <w:ilvl w:val="1"/>
          <w:numId w:val="11"/>
        </w:numPr>
        <w:rPr>
          <w:noProof/>
          <w:highlight w:val="yellow"/>
        </w:rPr>
      </w:pPr>
      <w:r w:rsidRPr="005F254B">
        <w:rPr>
          <w:highlight w:val="yellow"/>
        </w:rPr>
        <w:t xml:space="preserve">Add </w:t>
      </w:r>
      <w:r w:rsidR="00AD0EEA" w:rsidRPr="005F254B">
        <w:rPr>
          <w:highlight w:val="yellow"/>
        </w:rPr>
        <w:t>8</w:t>
      </w:r>
      <w:r w:rsidRPr="005F254B">
        <w:rPr>
          <w:highlight w:val="yellow"/>
        </w:rPr>
        <w:t xml:space="preserve"> </w:t>
      </w:r>
      <w:proofErr w:type="spellStart"/>
      <w:r w:rsidRPr="005F254B">
        <w:rPr>
          <w:rFonts w:ascii="Cambria" w:hAnsi="Cambria"/>
          <w:highlight w:val="yellow"/>
        </w:rPr>
        <w:t>μ</w:t>
      </w:r>
      <w:r w:rsidR="008D79C0" w:rsidRPr="005F254B">
        <w:rPr>
          <w:highlight w:val="yellow"/>
        </w:rPr>
        <w:t>L</w:t>
      </w:r>
      <w:proofErr w:type="spellEnd"/>
      <w:r w:rsidR="008D79C0" w:rsidRPr="005F254B">
        <w:rPr>
          <w:highlight w:val="yellow"/>
        </w:rPr>
        <w:t xml:space="preserve"> </w:t>
      </w:r>
      <w:r w:rsidR="00FD551F" w:rsidRPr="005F254B">
        <w:rPr>
          <w:highlight w:val="yellow"/>
        </w:rPr>
        <w:t xml:space="preserve">DNA product from </w:t>
      </w:r>
      <w:ins w:id="308" w:author="Jacob Roundy" w:date="2015-05-01T16:25:00Z">
        <w:r w:rsidR="002E000C">
          <w:rPr>
            <w:highlight w:val="yellow"/>
          </w:rPr>
          <w:t xml:space="preserve">the </w:t>
        </w:r>
      </w:ins>
      <w:r w:rsidR="00FD551F" w:rsidRPr="005F254B">
        <w:rPr>
          <w:highlight w:val="yellow"/>
        </w:rPr>
        <w:t xml:space="preserve">8-tube strip into </w:t>
      </w:r>
      <w:ins w:id="309" w:author="Jacob Roundy" w:date="2015-05-01T16:25:00Z">
        <w:r w:rsidR="002E000C">
          <w:rPr>
            <w:highlight w:val="yellow"/>
          </w:rPr>
          <w:t xml:space="preserve">the </w:t>
        </w:r>
      </w:ins>
      <w:r w:rsidR="00FD551F" w:rsidRPr="005F254B">
        <w:rPr>
          <w:highlight w:val="yellow"/>
        </w:rPr>
        <w:t>designated tubes</w:t>
      </w:r>
      <w:ins w:id="310" w:author="Bradley Schmitz" w:date="2015-04-27T18:11:00Z">
        <w:r w:rsidR="0048646F">
          <w:rPr>
            <w:highlight w:val="yellow"/>
          </w:rPr>
          <w:t>, and aspirate using the pipette to mix the loading dye and sample.</w:t>
        </w:r>
      </w:ins>
    </w:p>
    <w:p w14:paraId="66D93F60" w14:textId="77777777" w:rsidR="00875F91" w:rsidRDefault="00875F91" w:rsidP="006066C9">
      <w:pPr>
        <w:rPr>
          <w:noProof/>
        </w:rPr>
      </w:pPr>
    </w:p>
    <w:p w14:paraId="7CDC2C0C" w14:textId="2786FF1F" w:rsidR="00741A16" w:rsidRPr="005F254B" w:rsidRDefault="00CA6FA1" w:rsidP="006A11B8">
      <w:pPr>
        <w:pStyle w:val="ListParagraph"/>
        <w:numPr>
          <w:ilvl w:val="1"/>
          <w:numId w:val="11"/>
        </w:numPr>
        <w:rPr>
          <w:noProof/>
          <w:highlight w:val="yellow"/>
        </w:rPr>
      </w:pPr>
      <w:r w:rsidRPr="005F254B">
        <w:rPr>
          <w:noProof/>
          <w:highlight w:val="yellow"/>
        </w:rPr>
        <w:t>To a 6</w:t>
      </w:r>
      <w:r w:rsidRPr="005F254B">
        <w:rPr>
          <w:noProof/>
          <w:highlight w:val="yellow"/>
          <w:vertAlign w:val="superscript"/>
        </w:rPr>
        <w:t>th</w:t>
      </w:r>
      <w:r w:rsidRPr="005F254B">
        <w:rPr>
          <w:noProof/>
          <w:highlight w:val="yellow"/>
        </w:rPr>
        <w:t xml:space="preserve"> tube, add 2 </w:t>
      </w:r>
      <w:proofErr w:type="spellStart"/>
      <w:r w:rsidRPr="005F254B">
        <w:rPr>
          <w:rFonts w:ascii="Cambria" w:hAnsi="Cambria"/>
          <w:highlight w:val="yellow"/>
        </w:rPr>
        <w:t>μ</w:t>
      </w:r>
      <w:r w:rsidRPr="005F254B">
        <w:rPr>
          <w:highlight w:val="yellow"/>
        </w:rPr>
        <w:t>L</w:t>
      </w:r>
      <w:proofErr w:type="spellEnd"/>
      <w:r w:rsidRPr="005F254B">
        <w:rPr>
          <w:highlight w:val="yellow"/>
        </w:rPr>
        <w:t xml:space="preserve"> </w:t>
      </w:r>
      <w:r w:rsidR="005B3C57" w:rsidRPr="005F254B">
        <w:rPr>
          <w:highlight w:val="yellow"/>
        </w:rPr>
        <w:t xml:space="preserve">loading dye and 8 </w:t>
      </w:r>
      <w:proofErr w:type="spellStart"/>
      <w:r w:rsidR="005B3C57" w:rsidRPr="005F254B">
        <w:rPr>
          <w:rFonts w:ascii="Cambria" w:hAnsi="Cambria"/>
          <w:highlight w:val="yellow"/>
        </w:rPr>
        <w:t>μ</w:t>
      </w:r>
      <w:r w:rsidR="005B3C57" w:rsidRPr="005F254B">
        <w:rPr>
          <w:highlight w:val="yellow"/>
        </w:rPr>
        <w:t>L</w:t>
      </w:r>
      <w:proofErr w:type="spellEnd"/>
      <w:r w:rsidR="005B3C57" w:rsidRPr="005F254B">
        <w:rPr>
          <w:highlight w:val="yellow"/>
        </w:rPr>
        <w:t xml:space="preserve"> </w:t>
      </w:r>
      <w:r w:rsidRPr="005F254B">
        <w:rPr>
          <w:highlight w:val="yellow"/>
        </w:rPr>
        <w:t>123 base pair (</w:t>
      </w:r>
      <w:proofErr w:type="spellStart"/>
      <w:r w:rsidRPr="005F254B">
        <w:rPr>
          <w:highlight w:val="yellow"/>
        </w:rPr>
        <w:t>bp</w:t>
      </w:r>
      <w:proofErr w:type="spellEnd"/>
      <w:r w:rsidRPr="005F254B">
        <w:rPr>
          <w:highlight w:val="yellow"/>
        </w:rPr>
        <w:t>) DNA ladder.</w:t>
      </w:r>
    </w:p>
    <w:p w14:paraId="37613F69" w14:textId="77777777" w:rsidR="00875F91" w:rsidRPr="005F254B" w:rsidRDefault="00875F91" w:rsidP="006A11B8">
      <w:pPr>
        <w:pStyle w:val="ListParagraph"/>
        <w:ind w:left="360"/>
        <w:rPr>
          <w:noProof/>
          <w:highlight w:val="yellow"/>
        </w:rPr>
      </w:pPr>
    </w:p>
    <w:p w14:paraId="72844587" w14:textId="396FBDAB" w:rsidR="00CA6FA1" w:rsidRPr="005F254B" w:rsidRDefault="00CA6FA1" w:rsidP="006A11B8">
      <w:pPr>
        <w:pStyle w:val="ListParagraph"/>
        <w:numPr>
          <w:ilvl w:val="1"/>
          <w:numId w:val="11"/>
        </w:numPr>
        <w:rPr>
          <w:noProof/>
          <w:highlight w:val="yellow"/>
        </w:rPr>
      </w:pPr>
      <w:r w:rsidRPr="005F254B">
        <w:rPr>
          <w:highlight w:val="yellow"/>
        </w:rPr>
        <w:t xml:space="preserve">Load 10 </w:t>
      </w:r>
      <w:proofErr w:type="spellStart"/>
      <w:r w:rsidRPr="005F254B">
        <w:rPr>
          <w:rFonts w:ascii="Cambria" w:hAnsi="Cambria"/>
          <w:highlight w:val="yellow"/>
        </w:rPr>
        <w:t>μ</w:t>
      </w:r>
      <w:r w:rsidRPr="005F254B">
        <w:rPr>
          <w:highlight w:val="yellow"/>
        </w:rPr>
        <w:t>L</w:t>
      </w:r>
      <w:proofErr w:type="spellEnd"/>
      <w:r w:rsidRPr="005F254B">
        <w:rPr>
          <w:highlight w:val="yellow"/>
        </w:rPr>
        <w:t xml:space="preserve"> from each microfuge tube into </w:t>
      </w:r>
      <w:ins w:id="311" w:author="Jacob Roundy" w:date="2015-05-01T16:26:00Z">
        <w:r w:rsidR="002E000C">
          <w:rPr>
            <w:highlight w:val="yellow"/>
          </w:rPr>
          <w:t xml:space="preserve">the </w:t>
        </w:r>
      </w:ins>
      <w:r w:rsidRPr="005F254B">
        <w:rPr>
          <w:highlight w:val="yellow"/>
        </w:rPr>
        <w:t>designated wells in the agarose gel</w:t>
      </w:r>
      <w:r w:rsidR="006A64EF" w:rsidRPr="005F254B">
        <w:rPr>
          <w:highlight w:val="yellow"/>
        </w:rPr>
        <w:t xml:space="preserve"> (</w:t>
      </w:r>
      <w:r w:rsidR="006A64EF" w:rsidRPr="005F254B">
        <w:rPr>
          <w:b/>
          <w:highlight w:val="yellow"/>
        </w:rPr>
        <w:t xml:space="preserve">Figure </w:t>
      </w:r>
      <w:del w:id="312" w:author="Jacob Roundy" w:date="2015-05-01T16:53:00Z">
        <w:r w:rsidR="006A64EF" w:rsidRPr="005F254B" w:rsidDel="00B15635">
          <w:rPr>
            <w:b/>
            <w:highlight w:val="yellow"/>
          </w:rPr>
          <w:delText>6</w:delText>
        </w:r>
      </w:del>
      <w:ins w:id="313" w:author="Jacob Roundy" w:date="2015-05-01T16:53:00Z">
        <w:r w:rsidR="00B15635">
          <w:rPr>
            <w:b/>
            <w:highlight w:val="yellow"/>
          </w:rPr>
          <w:t>5</w:t>
        </w:r>
      </w:ins>
      <w:r w:rsidR="006A64EF" w:rsidRPr="005F254B">
        <w:rPr>
          <w:highlight w:val="yellow"/>
        </w:rPr>
        <w:t>)</w:t>
      </w:r>
      <w:r w:rsidRPr="005F254B">
        <w:rPr>
          <w:highlight w:val="yellow"/>
        </w:rPr>
        <w:t>.</w:t>
      </w:r>
      <w:ins w:id="314" w:author="Bradley Schmitz" w:date="2015-04-27T18:12:00Z">
        <w:r w:rsidR="0048646F">
          <w:rPr>
            <w:highlight w:val="yellow"/>
          </w:rPr>
          <w:t xml:space="preserve"> Carefully, load </w:t>
        </w:r>
      </w:ins>
      <w:ins w:id="315" w:author="Jacob Roundy" w:date="2015-05-01T16:26:00Z">
        <w:r w:rsidR="002E000C">
          <w:rPr>
            <w:highlight w:val="yellow"/>
          </w:rPr>
          <w:t xml:space="preserve">the </w:t>
        </w:r>
      </w:ins>
      <w:ins w:id="316" w:author="Bradley Schmitz" w:date="2015-04-27T18:12:00Z">
        <w:r w:rsidR="0048646F">
          <w:rPr>
            <w:highlight w:val="yellow"/>
          </w:rPr>
          <w:t xml:space="preserve">wells with </w:t>
        </w:r>
      </w:ins>
      <w:ins w:id="317" w:author="Jacob Roundy" w:date="2015-05-01T16:26:00Z">
        <w:r w:rsidR="002E000C">
          <w:rPr>
            <w:highlight w:val="yellow"/>
          </w:rPr>
          <w:t xml:space="preserve">a </w:t>
        </w:r>
      </w:ins>
      <w:ins w:id="318" w:author="Bradley Schmitz" w:date="2015-04-27T18:12:00Z">
        <w:r w:rsidR="0048646F">
          <w:rPr>
            <w:highlight w:val="yellow"/>
          </w:rPr>
          <w:t>pipette tip submerged at an angle.</w:t>
        </w:r>
      </w:ins>
    </w:p>
    <w:p w14:paraId="78D80A6B" w14:textId="5C5A23DF" w:rsidR="007E5D63" w:rsidRPr="005F254B" w:rsidRDefault="007E5D63" w:rsidP="00491041">
      <w:pPr>
        <w:rPr>
          <w:noProof/>
          <w:highlight w:val="yellow"/>
        </w:rPr>
      </w:pPr>
    </w:p>
    <w:p w14:paraId="273CEF10" w14:textId="337B2F6B" w:rsidR="002E000C" w:rsidRDefault="000646DE" w:rsidP="006A11B8">
      <w:pPr>
        <w:pStyle w:val="ListParagraph"/>
        <w:numPr>
          <w:ilvl w:val="1"/>
          <w:numId w:val="11"/>
        </w:numPr>
        <w:rPr>
          <w:noProof/>
        </w:rPr>
      </w:pPr>
      <w:r w:rsidRPr="005F254B">
        <w:rPr>
          <w:noProof/>
          <w:highlight w:val="yellow"/>
        </w:rPr>
        <w:t xml:space="preserve">Connect </w:t>
      </w:r>
      <w:ins w:id="319" w:author="Jacob Roundy" w:date="2015-05-01T16:26:00Z">
        <w:r w:rsidR="002E000C">
          <w:rPr>
            <w:noProof/>
            <w:highlight w:val="yellow"/>
          </w:rPr>
          <w:t xml:space="preserve">the </w:t>
        </w:r>
      </w:ins>
      <w:r w:rsidRPr="005F254B">
        <w:rPr>
          <w:noProof/>
          <w:highlight w:val="yellow"/>
        </w:rPr>
        <w:t xml:space="preserve">electrodes </w:t>
      </w:r>
      <w:r w:rsidR="00B44C01" w:rsidRPr="005F254B">
        <w:rPr>
          <w:noProof/>
          <w:highlight w:val="yellow"/>
        </w:rPr>
        <w:t xml:space="preserve">to </w:t>
      </w:r>
      <w:ins w:id="320" w:author="Jacob Roundy" w:date="2015-05-01T16:26:00Z">
        <w:r w:rsidR="002E000C">
          <w:rPr>
            <w:noProof/>
            <w:highlight w:val="yellow"/>
          </w:rPr>
          <w:t xml:space="preserve">the </w:t>
        </w:r>
      </w:ins>
      <w:r w:rsidR="00B44C01" w:rsidRPr="005F254B">
        <w:rPr>
          <w:noProof/>
          <w:highlight w:val="yellow"/>
        </w:rPr>
        <w:t>electrophoresis chamber</w:t>
      </w:r>
      <w:ins w:id="321" w:author="Bradley Schmitz" w:date="2015-04-27T18:13:00Z">
        <w:r w:rsidR="0048646F">
          <w:rPr>
            <w:noProof/>
          </w:rPr>
          <w:t xml:space="preserve"> and turn on </w:t>
        </w:r>
      </w:ins>
      <w:ins w:id="322" w:author="Jacob Roundy" w:date="2015-05-01T16:26:00Z">
        <w:r w:rsidR="002E000C">
          <w:rPr>
            <w:noProof/>
          </w:rPr>
          <w:t xml:space="preserve">the </w:t>
        </w:r>
      </w:ins>
      <w:ins w:id="323" w:author="Bradley Schmitz" w:date="2015-04-27T18:13:00Z">
        <w:r w:rsidR="0048646F">
          <w:rPr>
            <w:noProof/>
          </w:rPr>
          <w:t>power source</w:t>
        </w:r>
      </w:ins>
      <w:ins w:id="324" w:author="Bradley Schmitz" w:date="2015-04-27T18:14:00Z">
        <w:r w:rsidR="0048646F">
          <w:rPr>
            <w:noProof/>
          </w:rPr>
          <w:t xml:space="preserve"> for 20 – 25 min</w:t>
        </w:r>
      </w:ins>
      <w:ins w:id="325" w:author="Bradley Schmitz" w:date="2015-04-27T18:13:00Z">
        <w:r w:rsidR="0048646F">
          <w:rPr>
            <w:noProof/>
          </w:rPr>
          <w:t xml:space="preserve">. </w:t>
        </w:r>
      </w:ins>
      <w:r w:rsidR="00B44C01">
        <w:rPr>
          <w:noProof/>
        </w:rPr>
        <w:t xml:space="preserve">DNA is negatively charged, so </w:t>
      </w:r>
      <w:r w:rsidR="00D57D2B">
        <w:rPr>
          <w:noProof/>
        </w:rPr>
        <w:t>it</w:t>
      </w:r>
      <w:r w:rsidR="00BB19F7">
        <w:rPr>
          <w:noProof/>
        </w:rPr>
        <w:t xml:space="preserve"> </w:t>
      </w:r>
      <w:r w:rsidR="007B56F4">
        <w:rPr>
          <w:noProof/>
        </w:rPr>
        <w:t>“</w:t>
      </w:r>
      <w:r w:rsidR="00D57D2B">
        <w:rPr>
          <w:noProof/>
        </w:rPr>
        <w:t>run</w:t>
      </w:r>
      <w:r w:rsidR="00BB19F7">
        <w:rPr>
          <w:noProof/>
        </w:rPr>
        <w:t>s</w:t>
      </w:r>
      <w:r w:rsidR="007B56F4">
        <w:rPr>
          <w:noProof/>
        </w:rPr>
        <w:t>”</w:t>
      </w:r>
      <w:r w:rsidR="00D57D2B">
        <w:rPr>
          <w:noProof/>
        </w:rPr>
        <w:t xml:space="preserve"> toward the positive electrode. Therefore, </w:t>
      </w:r>
      <w:r w:rsidR="00B44C01">
        <w:rPr>
          <w:noProof/>
        </w:rPr>
        <w:t xml:space="preserve">connect </w:t>
      </w:r>
      <w:r w:rsidR="007B56F4">
        <w:rPr>
          <w:noProof/>
        </w:rPr>
        <w:t xml:space="preserve">the </w:t>
      </w:r>
      <w:r w:rsidR="00B44C01">
        <w:rPr>
          <w:noProof/>
        </w:rPr>
        <w:t>pos</w:t>
      </w:r>
      <w:r w:rsidR="007B56F4">
        <w:rPr>
          <w:noProof/>
        </w:rPr>
        <w:t>iti</w:t>
      </w:r>
      <w:r w:rsidR="00B44C01">
        <w:rPr>
          <w:noProof/>
        </w:rPr>
        <w:t xml:space="preserve">ve electrode to </w:t>
      </w:r>
      <w:r w:rsidR="007B56F4">
        <w:rPr>
          <w:noProof/>
        </w:rPr>
        <w:t xml:space="preserve">the </w:t>
      </w:r>
      <w:r w:rsidR="00B44C01">
        <w:rPr>
          <w:noProof/>
        </w:rPr>
        <w:t>opposite side of</w:t>
      </w:r>
      <w:ins w:id="326" w:author="Jacob Roundy" w:date="2015-05-01T16:26:00Z">
        <w:r w:rsidR="002E000C">
          <w:rPr>
            <w:noProof/>
          </w:rPr>
          <w:t xml:space="preserve"> the</w:t>
        </w:r>
      </w:ins>
      <w:r w:rsidR="00B44C01">
        <w:rPr>
          <w:noProof/>
        </w:rPr>
        <w:t xml:space="preserve"> </w:t>
      </w:r>
      <w:r w:rsidR="0085097F">
        <w:rPr>
          <w:noProof/>
        </w:rPr>
        <w:t>chamber</w:t>
      </w:r>
      <w:r w:rsidR="007B56F4">
        <w:rPr>
          <w:noProof/>
        </w:rPr>
        <w:t>,</w:t>
      </w:r>
      <w:r w:rsidR="0085097F">
        <w:rPr>
          <w:noProof/>
        </w:rPr>
        <w:t xml:space="preserve"> </w:t>
      </w:r>
      <w:r w:rsidR="007B56F4">
        <w:rPr>
          <w:noProof/>
        </w:rPr>
        <w:t xml:space="preserve">where the </w:t>
      </w:r>
      <w:r w:rsidR="0085097F">
        <w:rPr>
          <w:noProof/>
        </w:rPr>
        <w:t>wells were loaded.</w:t>
      </w:r>
    </w:p>
    <w:p w14:paraId="785F7645" w14:textId="73E4B91C" w:rsidR="0048646F" w:rsidRDefault="0048646F" w:rsidP="006066C9">
      <w:pPr>
        <w:pStyle w:val="ListParagraph"/>
        <w:ind w:left="792"/>
        <w:rPr>
          <w:noProof/>
          <w:highlight w:val="yellow"/>
        </w:rPr>
      </w:pPr>
    </w:p>
    <w:p w14:paraId="3B1D1928" w14:textId="7AA62864" w:rsidR="0085097F" w:rsidRPr="0048646F" w:rsidRDefault="007B56F4" w:rsidP="006066C9">
      <w:pPr>
        <w:pStyle w:val="ListParagraph"/>
        <w:numPr>
          <w:ilvl w:val="2"/>
          <w:numId w:val="11"/>
        </w:numPr>
        <w:rPr>
          <w:noProof/>
          <w:highlight w:val="yellow"/>
        </w:rPr>
      </w:pPr>
      <w:r w:rsidRPr="0048646F">
        <w:rPr>
          <w:noProof/>
          <w:highlight w:val="yellow"/>
        </w:rPr>
        <w:t xml:space="preserve">225 </w:t>
      </w:r>
      <w:r w:rsidR="00052A38" w:rsidRPr="0048646F">
        <w:rPr>
          <w:noProof/>
          <w:highlight w:val="yellow"/>
        </w:rPr>
        <w:t>V</w:t>
      </w:r>
      <w:r w:rsidRPr="0048646F">
        <w:rPr>
          <w:noProof/>
          <w:highlight w:val="yellow"/>
        </w:rPr>
        <w:t xml:space="preserve"> for </w:t>
      </w:r>
      <w:ins w:id="327" w:author="Jacob Roundy" w:date="2015-05-01T16:26:00Z">
        <w:r w:rsidR="002E000C">
          <w:rPr>
            <w:noProof/>
            <w:highlight w:val="yellow"/>
          </w:rPr>
          <w:t xml:space="preserve">the </w:t>
        </w:r>
      </w:ins>
      <w:r w:rsidRPr="0048646F">
        <w:rPr>
          <w:noProof/>
          <w:highlight w:val="yellow"/>
        </w:rPr>
        <w:t xml:space="preserve">small chamber or 275 </w:t>
      </w:r>
      <w:r w:rsidR="00052A38" w:rsidRPr="0048646F">
        <w:rPr>
          <w:noProof/>
          <w:highlight w:val="yellow"/>
        </w:rPr>
        <w:t>V</w:t>
      </w:r>
      <w:r w:rsidRPr="0048646F">
        <w:rPr>
          <w:noProof/>
          <w:highlight w:val="yellow"/>
        </w:rPr>
        <w:t xml:space="preserve"> for </w:t>
      </w:r>
      <w:ins w:id="328" w:author="Jacob Roundy" w:date="2015-05-01T16:26:00Z">
        <w:r w:rsidR="002E000C">
          <w:rPr>
            <w:noProof/>
            <w:highlight w:val="yellow"/>
          </w:rPr>
          <w:t xml:space="preserve">the </w:t>
        </w:r>
      </w:ins>
      <w:r w:rsidRPr="0048646F">
        <w:rPr>
          <w:noProof/>
          <w:highlight w:val="yellow"/>
        </w:rPr>
        <w:t xml:space="preserve">large chamber) </w:t>
      </w:r>
      <w:r w:rsidR="0085097F" w:rsidRPr="0048646F">
        <w:rPr>
          <w:noProof/>
          <w:highlight w:val="yellow"/>
        </w:rPr>
        <w:t>for 20 –</w:t>
      </w:r>
      <w:r w:rsidR="00D57D2B" w:rsidRPr="0048646F">
        <w:rPr>
          <w:noProof/>
          <w:highlight w:val="yellow"/>
        </w:rPr>
        <w:t xml:space="preserve"> 30</w:t>
      </w:r>
      <w:ins w:id="329" w:author="Jacob Roundy" w:date="2015-05-01T16:26:00Z">
        <w:r w:rsidR="002E000C">
          <w:rPr>
            <w:noProof/>
            <w:highlight w:val="yellow"/>
          </w:rPr>
          <w:t xml:space="preserve"> </w:t>
        </w:r>
      </w:ins>
      <w:r w:rsidR="006505CD" w:rsidRPr="0048646F">
        <w:rPr>
          <w:noProof/>
          <w:highlight w:val="yellow"/>
        </w:rPr>
        <w:t>m</w:t>
      </w:r>
      <w:ins w:id="330" w:author="Jacob Roundy" w:date="2015-05-01T16:26:00Z">
        <w:r w:rsidR="002E000C">
          <w:rPr>
            <w:noProof/>
            <w:highlight w:val="yellow"/>
          </w:rPr>
          <w:t>in</w:t>
        </w:r>
      </w:ins>
      <w:r w:rsidR="00D57D2B" w:rsidRPr="0048646F">
        <w:rPr>
          <w:noProof/>
          <w:highlight w:val="yellow"/>
        </w:rPr>
        <w:t xml:space="preserve">. </w:t>
      </w:r>
      <w:r w:rsidR="00EF0F1A" w:rsidRPr="0048646F">
        <w:rPr>
          <w:noProof/>
          <w:highlight w:val="yellow"/>
        </w:rPr>
        <w:t>Small bubbles should be visualized moving up the sides of the chamber.</w:t>
      </w:r>
    </w:p>
    <w:p w14:paraId="0F7078EF" w14:textId="77777777" w:rsidR="00741A16" w:rsidRDefault="00741A16" w:rsidP="006A11B8">
      <w:pPr>
        <w:pStyle w:val="ListParagraph"/>
        <w:rPr>
          <w:noProof/>
        </w:rPr>
      </w:pPr>
    </w:p>
    <w:p w14:paraId="3FE0BCB6" w14:textId="6071BBA1" w:rsidR="00EF0F1A" w:rsidRPr="005F254B" w:rsidRDefault="00EF0F1A" w:rsidP="006A11B8">
      <w:pPr>
        <w:pStyle w:val="ListParagraph"/>
        <w:numPr>
          <w:ilvl w:val="0"/>
          <w:numId w:val="11"/>
        </w:numPr>
        <w:rPr>
          <w:noProof/>
          <w:highlight w:val="yellow"/>
        </w:rPr>
      </w:pPr>
      <w:r w:rsidRPr="005F254B">
        <w:rPr>
          <w:noProof/>
          <w:highlight w:val="yellow"/>
        </w:rPr>
        <w:t>Visualizing Gel</w:t>
      </w:r>
    </w:p>
    <w:p w14:paraId="4EBD5B7A" w14:textId="77777777" w:rsidR="00EF0F1A" w:rsidRPr="00D94483" w:rsidRDefault="00EF0F1A" w:rsidP="006A11B8">
      <w:pPr>
        <w:rPr>
          <w:noProof/>
          <w:highlight w:val="yellow"/>
        </w:rPr>
      </w:pPr>
    </w:p>
    <w:p w14:paraId="39F99A70" w14:textId="4773F0C0" w:rsidR="00870DAC" w:rsidRPr="005F254B" w:rsidRDefault="00C55253" w:rsidP="006A11B8">
      <w:pPr>
        <w:pStyle w:val="ListParagraph"/>
        <w:numPr>
          <w:ilvl w:val="1"/>
          <w:numId w:val="11"/>
        </w:numPr>
        <w:rPr>
          <w:noProof/>
          <w:highlight w:val="yellow"/>
        </w:rPr>
      </w:pPr>
      <w:r w:rsidRPr="005F254B">
        <w:rPr>
          <w:noProof/>
          <w:highlight w:val="yellow"/>
        </w:rPr>
        <w:t xml:space="preserve">Carefully transport </w:t>
      </w:r>
      <w:ins w:id="331" w:author="Jacob Roundy" w:date="2015-05-01T16:27:00Z">
        <w:r w:rsidR="002E000C">
          <w:rPr>
            <w:noProof/>
            <w:highlight w:val="yellow"/>
          </w:rPr>
          <w:t xml:space="preserve">the </w:t>
        </w:r>
      </w:ins>
      <w:r w:rsidRPr="005F254B">
        <w:rPr>
          <w:noProof/>
          <w:highlight w:val="yellow"/>
        </w:rPr>
        <w:t xml:space="preserve">gel into </w:t>
      </w:r>
      <w:ins w:id="332" w:author="Jacob Roundy" w:date="2015-05-01T16:27:00Z">
        <w:r w:rsidR="002E000C">
          <w:rPr>
            <w:noProof/>
            <w:highlight w:val="yellow"/>
          </w:rPr>
          <w:t xml:space="preserve">the </w:t>
        </w:r>
      </w:ins>
      <w:r w:rsidRPr="005F254B">
        <w:rPr>
          <w:noProof/>
          <w:highlight w:val="yellow"/>
        </w:rPr>
        <w:t>transilluminator or visual imager</w:t>
      </w:r>
      <w:ins w:id="333" w:author="Bradley Schmitz" w:date="2015-04-27T18:14:00Z">
        <w:r w:rsidR="0048646F">
          <w:rPr>
            <w:noProof/>
            <w:highlight w:val="yellow"/>
          </w:rPr>
          <w:t xml:space="preserve"> and turn on </w:t>
        </w:r>
      </w:ins>
      <w:ins w:id="334" w:author="Jacob Roundy" w:date="2015-05-01T16:27:00Z">
        <w:r w:rsidR="002E000C">
          <w:rPr>
            <w:noProof/>
            <w:highlight w:val="yellow"/>
          </w:rPr>
          <w:t xml:space="preserve">the </w:t>
        </w:r>
      </w:ins>
      <w:ins w:id="335" w:author="Bradley Schmitz" w:date="2015-04-27T18:14:00Z">
        <w:r w:rsidR="0048646F">
          <w:rPr>
            <w:noProof/>
            <w:highlight w:val="yellow"/>
          </w:rPr>
          <w:t xml:space="preserve">UV light to visualize </w:t>
        </w:r>
      </w:ins>
      <w:ins w:id="336" w:author="Jacob Roundy" w:date="2015-05-01T16:27:00Z">
        <w:r w:rsidR="002E000C">
          <w:rPr>
            <w:noProof/>
            <w:highlight w:val="yellow"/>
          </w:rPr>
          <w:t xml:space="preserve">the </w:t>
        </w:r>
      </w:ins>
      <w:ins w:id="337" w:author="Bradley Schmitz" w:date="2015-04-27T18:14:00Z">
        <w:r w:rsidR="0048646F">
          <w:rPr>
            <w:noProof/>
            <w:highlight w:val="yellow"/>
          </w:rPr>
          <w:t xml:space="preserve">DNA bands on </w:t>
        </w:r>
      </w:ins>
      <w:ins w:id="338" w:author="Jacob Roundy" w:date="2015-05-01T16:27:00Z">
        <w:r w:rsidR="002E000C">
          <w:rPr>
            <w:noProof/>
            <w:highlight w:val="yellow"/>
          </w:rPr>
          <w:t xml:space="preserve">the </w:t>
        </w:r>
      </w:ins>
      <w:ins w:id="339" w:author="Bradley Schmitz" w:date="2015-04-27T18:14:00Z">
        <w:r w:rsidR="0048646F">
          <w:rPr>
            <w:noProof/>
            <w:highlight w:val="yellow"/>
          </w:rPr>
          <w:t>gel.</w:t>
        </w:r>
      </w:ins>
    </w:p>
    <w:p w14:paraId="46495B40" w14:textId="77777777" w:rsidR="00875F91" w:rsidRDefault="00875F91" w:rsidP="006066C9">
      <w:pPr>
        <w:rPr>
          <w:noProof/>
        </w:rPr>
      </w:pPr>
    </w:p>
    <w:p w14:paraId="332661C5" w14:textId="1559715E" w:rsidR="003A7BB0" w:rsidRDefault="00242477" w:rsidP="006A11B8">
      <w:pPr>
        <w:pStyle w:val="ListParagraph"/>
        <w:numPr>
          <w:ilvl w:val="1"/>
          <w:numId w:val="11"/>
        </w:numPr>
        <w:rPr>
          <w:noProof/>
        </w:rPr>
      </w:pPr>
      <w:r w:rsidRPr="005F254B">
        <w:rPr>
          <w:noProof/>
          <w:highlight w:val="yellow"/>
        </w:rPr>
        <w:t xml:space="preserve">Analyze </w:t>
      </w:r>
      <w:ins w:id="340" w:author="Jacob Roundy" w:date="2015-05-01T16:27:00Z">
        <w:r w:rsidR="002E000C">
          <w:rPr>
            <w:noProof/>
            <w:highlight w:val="yellow"/>
          </w:rPr>
          <w:t xml:space="preserve">the </w:t>
        </w:r>
      </w:ins>
      <w:r w:rsidRPr="005F254B">
        <w:rPr>
          <w:noProof/>
          <w:highlight w:val="yellow"/>
        </w:rPr>
        <w:t>band</w:t>
      </w:r>
      <w:ins w:id="341" w:author="Bradley Schmitz" w:date="2015-04-27T18:15:00Z">
        <w:r w:rsidR="0048646F">
          <w:rPr>
            <w:noProof/>
            <w:highlight w:val="yellow"/>
          </w:rPr>
          <w:t xml:space="preserve"> size and</w:t>
        </w:r>
      </w:ins>
      <w:r w:rsidRPr="005F254B">
        <w:rPr>
          <w:noProof/>
          <w:highlight w:val="yellow"/>
        </w:rPr>
        <w:t xml:space="preserve"> </w:t>
      </w:r>
      <w:ins w:id="342" w:author="Jacob Roundy" w:date="2015-05-01T16:27:00Z">
        <w:r w:rsidR="002E000C">
          <w:rPr>
            <w:noProof/>
            <w:highlight w:val="yellow"/>
          </w:rPr>
          <w:t xml:space="preserve">the </w:t>
        </w:r>
      </w:ins>
      <w:r w:rsidRPr="005F254B">
        <w:rPr>
          <w:noProof/>
          <w:highlight w:val="yellow"/>
        </w:rPr>
        <w:t xml:space="preserve">positions on </w:t>
      </w:r>
      <w:ins w:id="343" w:author="Jacob Roundy" w:date="2015-05-01T16:27:00Z">
        <w:r w:rsidR="002E000C">
          <w:rPr>
            <w:noProof/>
            <w:highlight w:val="yellow"/>
          </w:rPr>
          <w:t xml:space="preserve">the </w:t>
        </w:r>
      </w:ins>
      <w:r w:rsidRPr="005F254B">
        <w:rPr>
          <w:noProof/>
          <w:highlight w:val="yellow"/>
        </w:rPr>
        <w:t>gel.</w:t>
      </w:r>
      <w:r>
        <w:rPr>
          <w:noProof/>
        </w:rPr>
        <w:t xml:space="preserve"> Compare </w:t>
      </w:r>
      <w:ins w:id="344" w:author="Jacob Roundy" w:date="2015-05-01T16:27:00Z">
        <w:r w:rsidR="002E000C">
          <w:rPr>
            <w:noProof/>
          </w:rPr>
          <w:t xml:space="preserve">the </w:t>
        </w:r>
      </w:ins>
      <w:r>
        <w:rPr>
          <w:noProof/>
        </w:rPr>
        <w:t>band positions of</w:t>
      </w:r>
      <w:del w:id="345" w:author="Jacob Roundy" w:date="2015-05-01T16:27:00Z">
        <w:r w:rsidDel="002E000C">
          <w:rPr>
            <w:noProof/>
          </w:rPr>
          <w:delText xml:space="preserve"> </w:delText>
        </w:r>
      </w:del>
      <w:ins w:id="346" w:author="Jacob Roundy" w:date="2015-05-01T16:27:00Z">
        <w:r w:rsidR="002E000C">
          <w:rPr>
            <w:noProof/>
          </w:rPr>
          <w:t xml:space="preserve"> the </w:t>
        </w:r>
      </w:ins>
      <w:r>
        <w:rPr>
          <w:noProof/>
        </w:rPr>
        <w:t xml:space="preserve">samples to </w:t>
      </w:r>
      <w:ins w:id="347" w:author="Jacob Roundy" w:date="2015-05-01T16:27:00Z">
        <w:r w:rsidR="002E000C">
          <w:rPr>
            <w:noProof/>
          </w:rPr>
          <w:t xml:space="preserve">the </w:t>
        </w:r>
      </w:ins>
      <w:r>
        <w:rPr>
          <w:noProof/>
        </w:rPr>
        <w:t>positive control to determine if the organism template DNA is present.</w:t>
      </w:r>
    </w:p>
    <w:p w14:paraId="09BF2A85" w14:textId="77777777" w:rsidR="002E000C" w:rsidRDefault="002E000C" w:rsidP="006066C9">
      <w:pPr>
        <w:pStyle w:val="ListParagraph"/>
        <w:ind w:left="792"/>
        <w:rPr>
          <w:ins w:id="348" w:author="Bradley Schmitz" w:date="2015-04-27T18:15:00Z"/>
          <w:noProof/>
        </w:rPr>
      </w:pPr>
    </w:p>
    <w:p w14:paraId="7B956BC3" w14:textId="7AA5AD2E" w:rsidR="0048646F" w:rsidRDefault="0048646F" w:rsidP="006066C9">
      <w:pPr>
        <w:pStyle w:val="ListParagraph"/>
        <w:numPr>
          <w:ilvl w:val="2"/>
          <w:numId w:val="11"/>
        </w:numPr>
        <w:rPr>
          <w:noProof/>
        </w:rPr>
      </w:pPr>
      <w:ins w:id="349" w:author="Bradley Schmitz" w:date="2015-04-27T18:15:00Z">
        <w:r>
          <w:rPr>
            <w:noProof/>
          </w:rPr>
          <w:t>Stronger/larger bands indicate more DNA product at that location.</w:t>
        </w:r>
      </w:ins>
    </w:p>
    <w:p w14:paraId="073E8796" w14:textId="77777777" w:rsidR="00875F91" w:rsidRDefault="00875F91" w:rsidP="006A11B8">
      <w:pPr>
        <w:pStyle w:val="ListParagraph"/>
        <w:ind w:left="360"/>
        <w:rPr>
          <w:noProof/>
        </w:rPr>
      </w:pPr>
    </w:p>
    <w:p w14:paraId="479B0627" w14:textId="702B348D" w:rsidR="00242477" w:rsidRPr="00D671FB" w:rsidRDefault="00242477" w:rsidP="006A11B8">
      <w:pPr>
        <w:pStyle w:val="ListParagraph"/>
        <w:numPr>
          <w:ilvl w:val="2"/>
          <w:numId w:val="11"/>
        </w:numPr>
        <w:rPr>
          <w:noProof/>
          <w:highlight w:val="yellow"/>
        </w:rPr>
      </w:pPr>
      <w:r w:rsidRPr="00D671FB">
        <w:rPr>
          <w:noProof/>
          <w:highlight w:val="yellow"/>
        </w:rPr>
        <w:t>Large DNA segments are not able to transport through gel easily. Therefore, the bands closer to the wells on the gel contain larger DNA segments.</w:t>
      </w:r>
    </w:p>
    <w:p w14:paraId="04E43719" w14:textId="77777777" w:rsidR="00875F91" w:rsidRPr="00D671FB" w:rsidRDefault="00875F91" w:rsidP="006A11B8">
      <w:pPr>
        <w:pStyle w:val="ListParagraph"/>
        <w:ind w:left="792"/>
        <w:rPr>
          <w:noProof/>
          <w:highlight w:val="yellow"/>
        </w:rPr>
      </w:pPr>
    </w:p>
    <w:p w14:paraId="189390EB" w14:textId="1A04A268" w:rsidR="00242477" w:rsidRPr="00D671FB" w:rsidRDefault="00242477" w:rsidP="006A11B8">
      <w:pPr>
        <w:pStyle w:val="ListParagraph"/>
        <w:numPr>
          <w:ilvl w:val="2"/>
          <w:numId w:val="11"/>
        </w:numPr>
        <w:rPr>
          <w:noProof/>
          <w:highlight w:val="yellow"/>
        </w:rPr>
      </w:pPr>
      <w:r w:rsidRPr="00D671FB">
        <w:rPr>
          <w:noProof/>
          <w:highlight w:val="yellow"/>
        </w:rPr>
        <w:t xml:space="preserve">Small DNA segments are able to travel through the gel quickly. </w:t>
      </w:r>
      <w:r w:rsidR="00597498" w:rsidRPr="00D671FB">
        <w:rPr>
          <w:noProof/>
          <w:highlight w:val="yellow"/>
        </w:rPr>
        <w:t>As</w:t>
      </w:r>
      <w:r w:rsidRPr="00D671FB">
        <w:rPr>
          <w:noProof/>
          <w:highlight w:val="yellow"/>
        </w:rPr>
        <w:t xml:space="preserve"> the bands get farther away from the wells, the DNA segment size </w:t>
      </w:r>
      <w:commentRangeStart w:id="350"/>
      <w:r w:rsidRPr="00D671FB">
        <w:rPr>
          <w:noProof/>
          <w:highlight w:val="yellow"/>
        </w:rPr>
        <w:t>decreases</w:t>
      </w:r>
      <w:commentRangeEnd w:id="350"/>
      <w:r w:rsidR="008B15A4" w:rsidRPr="00D671FB">
        <w:rPr>
          <w:rStyle w:val="CommentReference"/>
          <w:highlight w:val="yellow"/>
        </w:rPr>
        <w:commentReference w:id="350"/>
      </w:r>
      <w:r w:rsidRPr="00D671FB">
        <w:rPr>
          <w:noProof/>
          <w:highlight w:val="yellow"/>
        </w:rPr>
        <w:t>.</w:t>
      </w:r>
      <w:r w:rsidR="008B15A4" w:rsidRPr="00D671FB">
        <w:rPr>
          <w:noProof/>
          <w:highlight w:val="yellow"/>
        </w:rPr>
        <w:t xml:space="preserve"> </w:t>
      </w:r>
    </w:p>
    <w:p w14:paraId="42227700" w14:textId="77777777" w:rsidR="00875F91" w:rsidRDefault="00875F91" w:rsidP="006A11B8">
      <w:pPr>
        <w:rPr>
          <w:noProof/>
        </w:rPr>
      </w:pPr>
    </w:p>
    <w:p w14:paraId="5893DBFE" w14:textId="42046E40" w:rsidR="004000AE" w:rsidRPr="005F254B" w:rsidRDefault="004000AE" w:rsidP="006066C9">
      <w:pPr>
        <w:pStyle w:val="ListParagraph"/>
        <w:numPr>
          <w:ilvl w:val="2"/>
          <w:numId w:val="11"/>
        </w:numPr>
        <w:rPr>
          <w:noProof/>
          <w:highlight w:val="yellow"/>
        </w:rPr>
      </w:pPr>
      <w:r w:rsidRPr="005F254B">
        <w:rPr>
          <w:noProof/>
          <w:highlight w:val="yellow"/>
        </w:rPr>
        <w:t>Samples containing target</w:t>
      </w:r>
      <w:r w:rsidR="00CC2700" w:rsidRPr="005F254B">
        <w:rPr>
          <w:noProof/>
          <w:highlight w:val="yellow"/>
        </w:rPr>
        <w:t xml:space="preserve"> DNA hav</w:t>
      </w:r>
      <w:r w:rsidRPr="005F254B">
        <w:rPr>
          <w:noProof/>
          <w:highlight w:val="yellow"/>
        </w:rPr>
        <w:t>e similar band segment sizes/</w:t>
      </w:r>
      <w:r w:rsidR="00CC2700" w:rsidRPr="005F254B">
        <w:rPr>
          <w:noProof/>
          <w:highlight w:val="yellow"/>
        </w:rPr>
        <w:t>posi</w:t>
      </w:r>
      <w:r w:rsidRPr="005F254B">
        <w:rPr>
          <w:noProof/>
          <w:highlight w:val="yellow"/>
        </w:rPr>
        <w:t>tions on the gel as</w:t>
      </w:r>
      <w:r w:rsidR="00CC2700" w:rsidRPr="005F254B">
        <w:rPr>
          <w:noProof/>
          <w:highlight w:val="yellow"/>
        </w:rPr>
        <w:t xml:space="preserve"> the positive control. This indicates that </w:t>
      </w:r>
      <w:r w:rsidR="00597498" w:rsidRPr="005F254B">
        <w:rPr>
          <w:noProof/>
          <w:highlight w:val="yellow"/>
        </w:rPr>
        <w:t xml:space="preserve">the </w:t>
      </w:r>
      <w:r w:rsidR="00CC2700" w:rsidRPr="005F254B">
        <w:rPr>
          <w:noProof/>
          <w:highlight w:val="yellow"/>
        </w:rPr>
        <w:t>org</w:t>
      </w:r>
      <w:r w:rsidRPr="005F254B">
        <w:rPr>
          <w:noProof/>
          <w:highlight w:val="yellow"/>
        </w:rPr>
        <w:t xml:space="preserve">anism </w:t>
      </w:r>
      <w:r w:rsidR="00597498" w:rsidRPr="005F254B">
        <w:rPr>
          <w:noProof/>
          <w:highlight w:val="yellow"/>
        </w:rPr>
        <w:t>is</w:t>
      </w:r>
      <w:r w:rsidRPr="005F254B">
        <w:rPr>
          <w:noProof/>
          <w:highlight w:val="yellow"/>
        </w:rPr>
        <w:t xml:space="preserve"> present</w:t>
      </w:r>
      <w:r w:rsidR="002C70F9" w:rsidRPr="005F254B">
        <w:rPr>
          <w:noProof/>
          <w:highlight w:val="yellow"/>
        </w:rPr>
        <w:t xml:space="preserve"> (</w:t>
      </w:r>
      <w:r w:rsidR="002C70F9" w:rsidRPr="005F254B">
        <w:rPr>
          <w:b/>
          <w:noProof/>
          <w:highlight w:val="yellow"/>
        </w:rPr>
        <w:t xml:space="preserve">Figure </w:t>
      </w:r>
      <w:del w:id="351" w:author="Jacob Roundy" w:date="2015-05-01T16:53:00Z">
        <w:r w:rsidR="002C70F9" w:rsidRPr="005F254B" w:rsidDel="00B15635">
          <w:rPr>
            <w:b/>
            <w:noProof/>
            <w:highlight w:val="yellow"/>
          </w:rPr>
          <w:delText>7</w:delText>
        </w:r>
      </w:del>
      <w:ins w:id="352" w:author="Jacob Roundy" w:date="2015-05-01T16:53:00Z">
        <w:r w:rsidR="00B15635">
          <w:rPr>
            <w:b/>
            <w:noProof/>
            <w:highlight w:val="yellow"/>
          </w:rPr>
          <w:t>6</w:t>
        </w:r>
      </w:ins>
      <w:r w:rsidR="002C70F9" w:rsidRPr="005F254B">
        <w:rPr>
          <w:noProof/>
          <w:highlight w:val="yellow"/>
        </w:rPr>
        <w:t>)</w:t>
      </w:r>
      <w:r w:rsidRPr="005F254B">
        <w:rPr>
          <w:noProof/>
          <w:highlight w:val="yellow"/>
        </w:rPr>
        <w:t>.</w:t>
      </w:r>
    </w:p>
    <w:p w14:paraId="3B6B94FD" w14:textId="77777777" w:rsidR="004000AE" w:rsidRDefault="004000AE" w:rsidP="006A11B8">
      <w:pPr>
        <w:rPr>
          <w:noProof/>
        </w:rPr>
      </w:pPr>
    </w:p>
    <w:p w14:paraId="685BF8E7" w14:textId="07BF08DD" w:rsidR="00DD6798" w:rsidRDefault="00FE2A2E" w:rsidP="006A11B8">
      <w:pPr>
        <w:pStyle w:val="ListParagraph"/>
        <w:numPr>
          <w:ilvl w:val="0"/>
          <w:numId w:val="11"/>
        </w:numPr>
        <w:rPr>
          <w:noProof/>
        </w:rPr>
      </w:pPr>
      <w:commentRangeStart w:id="353"/>
      <w:r w:rsidRPr="005F254B">
        <w:rPr>
          <w:noProof/>
          <w:highlight w:val="yellow"/>
        </w:rPr>
        <w:t>Nested (2</w:t>
      </w:r>
      <w:r w:rsidRPr="005F254B">
        <w:rPr>
          <w:noProof/>
          <w:highlight w:val="yellow"/>
          <w:vertAlign w:val="superscript"/>
        </w:rPr>
        <w:t>nd</w:t>
      </w:r>
      <w:r w:rsidRPr="005F254B">
        <w:rPr>
          <w:noProof/>
          <w:highlight w:val="yellow"/>
        </w:rPr>
        <w:t>) PCR</w:t>
      </w:r>
      <w:r w:rsidR="001162E5" w:rsidRPr="005F254B">
        <w:rPr>
          <w:noProof/>
          <w:highlight w:val="yellow"/>
        </w:rPr>
        <w:t>.</w:t>
      </w:r>
      <w:r w:rsidR="001162E5">
        <w:rPr>
          <w:noProof/>
        </w:rPr>
        <w:t xml:space="preserve"> </w:t>
      </w:r>
      <w:r w:rsidR="00DD6798">
        <w:rPr>
          <w:noProof/>
        </w:rPr>
        <w:t>This procedure involves performing PCR again, using the 1</w:t>
      </w:r>
      <w:r w:rsidR="00DD6798" w:rsidRPr="00DD6798">
        <w:rPr>
          <w:noProof/>
          <w:vertAlign w:val="superscript"/>
        </w:rPr>
        <w:t>st</w:t>
      </w:r>
      <w:r w:rsidR="00DD6798">
        <w:rPr>
          <w:noProof/>
        </w:rPr>
        <w:t xml:space="preserve"> PCR product and more specific primers to amplify the DNA for more precise genetic analysis.</w:t>
      </w:r>
      <w:commentRangeEnd w:id="353"/>
      <w:r w:rsidR="00E90184">
        <w:rPr>
          <w:rStyle w:val="CommentReference"/>
        </w:rPr>
        <w:commentReference w:id="353"/>
      </w:r>
    </w:p>
    <w:p w14:paraId="0B80BC4D" w14:textId="77777777" w:rsidR="00B33F30" w:rsidRPr="006066C9" w:rsidRDefault="00B33F30" w:rsidP="00491041">
      <w:pPr>
        <w:rPr>
          <w:noProof/>
          <w:sz w:val="28"/>
        </w:rPr>
      </w:pPr>
    </w:p>
    <w:p w14:paraId="3BF5FAFF" w14:textId="77777777" w:rsidR="00600EBA" w:rsidRPr="006066C9" w:rsidRDefault="003D08A1" w:rsidP="00491041">
      <w:pPr>
        <w:rPr>
          <w:b/>
          <w:sz w:val="28"/>
        </w:rPr>
      </w:pPr>
      <w:r w:rsidRPr="006066C9">
        <w:rPr>
          <w:b/>
          <w:sz w:val="28"/>
        </w:rPr>
        <w:t>Applications:</w:t>
      </w:r>
    </w:p>
    <w:p w14:paraId="1C313B9B" w14:textId="6CE0385B" w:rsidR="00600EBA" w:rsidRPr="00600EBA" w:rsidRDefault="00600EBA" w:rsidP="002F343A">
      <w:r>
        <w:t>PCR is a molecular technique that allows researchers to detect, identify, amplify, and</w:t>
      </w:r>
      <w:r w:rsidR="00031BE1">
        <w:t xml:space="preserve"> analyze microorganisms in the environment. Specific primers multiply target sequences so that genetic information can be studied in greater detail. In the environment, genetic information is difficult to obtain and diluted within heterogeneous mixtures. PCR can isolate and multiply target DNA so it is not disrupted and no longer mitigated. </w:t>
      </w:r>
    </w:p>
    <w:p w14:paraId="6953AEF7" w14:textId="77777777" w:rsidR="00875F91" w:rsidRDefault="00875F91" w:rsidP="006A11B8"/>
    <w:p w14:paraId="27C8701E" w14:textId="01576716" w:rsidR="00600EBA" w:rsidRDefault="00B41495" w:rsidP="006A11B8">
      <w:r>
        <w:t>PCR can be employed independently to quickly determine the presence or absence of pathogens or harmful genetic material in the environment</w:t>
      </w:r>
      <w:r w:rsidR="00CF0E27">
        <w:t xml:space="preserve"> (</w:t>
      </w:r>
      <w:r w:rsidR="00CF0E27" w:rsidRPr="000F2492">
        <w:rPr>
          <w:b/>
        </w:rPr>
        <w:t xml:space="preserve">Figure </w:t>
      </w:r>
      <w:del w:id="354" w:author="Jacob Roundy" w:date="2015-05-01T16:53:00Z">
        <w:r w:rsidR="00CF0E27" w:rsidRPr="000F2492" w:rsidDel="00B15635">
          <w:rPr>
            <w:b/>
          </w:rPr>
          <w:delText>8</w:delText>
        </w:r>
      </w:del>
      <w:ins w:id="355" w:author="Jacob Roundy" w:date="2015-05-01T16:53:00Z">
        <w:r w:rsidR="00B15635">
          <w:rPr>
            <w:b/>
          </w:rPr>
          <w:t>7</w:t>
        </w:r>
      </w:ins>
      <w:r w:rsidR="00CF0E27">
        <w:t>)</w:t>
      </w:r>
      <w:r>
        <w:t>. For example, sequences specific to the brain</w:t>
      </w:r>
      <w:r w:rsidR="00062AD1">
        <w:t>-</w:t>
      </w:r>
      <w:r>
        <w:t>eating amoeba</w:t>
      </w:r>
      <w:r w:rsidR="00062AD1">
        <w:t>,</w:t>
      </w:r>
      <w:r>
        <w:t xml:space="preserve"> </w:t>
      </w:r>
      <w:proofErr w:type="spellStart"/>
      <w:r w:rsidRPr="00B41495">
        <w:rPr>
          <w:i/>
        </w:rPr>
        <w:t>Naegleria</w:t>
      </w:r>
      <w:proofErr w:type="spellEnd"/>
      <w:r w:rsidRPr="00B41495">
        <w:rPr>
          <w:i/>
        </w:rPr>
        <w:t xml:space="preserve"> </w:t>
      </w:r>
      <w:proofErr w:type="spellStart"/>
      <w:r w:rsidRPr="00B41495">
        <w:rPr>
          <w:i/>
        </w:rPr>
        <w:t>fowleri</w:t>
      </w:r>
      <w:proofErr w:type="spellEnd"/>
      <w:r>
        <w:rPr>
          <w:i/>
        </w:rPr>
        <w:t xml:space="preserve">, </w:t>
      </w:r>
      <w:r>
        <w:t>will amplif</w:t>
      </w:r>
      <w:r w:rsidR="00027BDA">
        <w:t xml:space="preserve">y DNA and exhibit strong bands on a gel if the organism is </w:t>
      </w:r>
      <w:r>
        <w:t xml:space="preserve">present </w:t>
      </w:r>
      <w:r w:rsidR="00027BDA">
        <w:t>in a sample, or will not amplify and not produce a band on the gel if the organism is absent. This allows scientists to determine if a pathogen associated with human health risks are present in the environment. If a single organism is not the main interest, but rather genes associated with toxins, PCR can determine the presence or absence of specific genetic material linked to toxins.</w:t>
      </w:r>
    </w:p>
    <w:p w14:paraId="4A6C3C1B" w14:textId="77777777" w:rsidR="00875F91" w:rsidRDefault="00875F91" w:rsidP="006A11B8"/>
    <w:p w14:paraId="0F40F542" w14:textId="4F4C5C63" w:rsidR="00027BDA" w:rsidRDefault="00027BDA" w:rsidP="006A11B8">
      <w:r>
        <w:t xml:space="preserve">Within research, PCR can be operated as a confirmation procedure. If a culture method cannot differentiate which organisms are present from an environmental sample, then PCR can distinguish which organism is specifically associated with the results. Also, PCR can provide a results balance, as it can confirm trends or patterns noticed throughout samples processed using other techniques. </w:t>
      </w:r>
    </w:p>
    <w:p w14:paraId="354AB3BF" w14:textId="77777777" w:rsidR="00875F91" w:rsidRDefault="00875F91" w:rsidP="006A11B8"/>
    <w:p w14:paraId="75AA6F64" w14:textId="7B444410" w:rsidR="00B4367F" w:rsidRPr="007073FE" w:rsidRDefault="007073FE" w:rsidP="006A11B8">
      <w:r>
        <w:t>As science and technology progress, PCR is harmonized with more advanced techniques. PCR is no longer limited to double</w:t>
      </w:r>
      <w:r w:rsidR="00B935EF">
        <w:t>-</w:t>
      </w:r>
      <w:r>
        <w:t>stranded DNA, but can also analyze single</w:t>
      </w:r>
      <w:r w:rsidR="00B935EF">
        <w:t>-</w:t>
      </w:r>
      <w:r>
        <w:t xml:space="preserve">stranded RNA or DNA with the implantation of reverse transcription PCR (RT-PCR). Genetic material </w:t>
      </w:r>
      <w:r w:rsidR="00B935EF">
        <w:t xml:space="preserve">is </w:t>
      </w:r>
      <w:r>
        <w:t>no longer limited to just presence-absence, as quantitative PCR (</w:t>
      </w:r>
      <w:proofErr w:type="spellStart"/>
      <w:r>
        <w:t>qPCR</w:t>
      </w:r>
      <w:proofErr w:type="spellEnd"/>
      <w:r>
        <w:t xml:space="preserve">) enumerates the concentration for cDNA present within a sample. Most recently, the advancement in sequencing technologies, allows PCR products to be analyzed one </w:t>
      </w:r>
      <w:proofErr w:type="spellStart"/>
      <w:r>
        <w:t>dNTP</w:t>
      </w:r>
      <w:proofErr w:type="spellEnd"/>
      <w:r>
        <w:t xml:space="preserve"> at a time to encrypt the exact arrangements of all genetic material present in an environmental sample. This information allows for more in-depth analysis on microbial populations, relationships, and interactions. </w:t>
      </w:r>
    </w:p>
    <w:p w14:paraId="1D346284" w14:textId="77777777" w:rsidR="005A6B50" w:rsidRDefault="005A6B50" w:rsidP="006A11B8">
      <w:pPr>
        <w:rPr>
          <w:b/>
        </w:rPr>
      </w:pPr>
    </w:p>
    <w:p w14:paraId="6D2FDAC9" w14:textId="5FE94216" w:rsidR="00EF2D39" w:rsidRPr="006066C9" w:rsidRDefault="00EF2D39" w:rsidP="006A11B8">
      <w:pPr>
        <w:rPr>
          <w:b/>
          <w:sz w:val="28"/>
        </w:rPr>
      </w:pPr>
      <w:commentRangeStart w:id="356"/>
      <w:r w:rsidRPr="006066C9">
        <w:rPr>
          <w:b/>
          <w:sz w:val="28"/>
        </w:rPr>
        <w:t>Legend</w:t>
      </w:r>
      <w:commentRangeEnd w:id="356"/>
      <w:r w:rsidR="00E90184">
        <w:rPr>
          <w:rStyle w:val="CommentReference"/>
        </w:rPr>
        <w:commentReference w:id="356"/>
      </w:r>
      <w:r w:rsidRPr="006066C9">
        <w:rPr>
          <w:b/>
          <w:sz w:val="28"/>
        </w:rPr>
        <w:t>:</w:t>
      </w:r>
    </w:p>
    <w:p w14:paraId="0B7892E6" w14:textId="4E5A102F" w:rsidR="00EF2D39" w:rsidDel="00005BA6" w:rsidRDefault="00EF2D39" w:rsidP="006A11B8">
      <w:pPr>
        <w:rPr>
          <w:del w:id="357" w:author="Jacob Roundy" w:date="2015-05-01T16:34:00Z"/>
        </w:rPr>
      </w:pPr>
      <w:del w:id="358" w:author="Jacob Roundy" w:date="2015-05-01T16:34:00Z">
        <w:r w:rsidDel="00005BA6">
          <w:delText xml:space="preserve">Figure 1: The PCR cycle. </w:delText>
        </w:r>
        <w:r w:rsidR="0039317F" w:rsidDel="00005BA6">
          <w:delText>D</w:delText>
        </w:r>
        <w:r w:rsidDel="00005BA6">
          <w:delText>enaturation</w:delText>
        </w:r>
        <w:r w:rsidR="0039317F" w:rsidDel="00005BA6">
          <w:delText xml:space="preserve"> (Step 1)</w:delText>
        </w:r>
        <w:r w:rsidDel="00005BA6">
          <w:delText xml:space="preserve">, </w:delText>
        </w:r>
        <w:r w:rsidR="0039317F" w:rsidDel="00005BA6">
          <w:delText>a</w:delText>
        </w:r>
        <w:r w:rsidDel="00005BA6">
          <w:delText>nnealing</w:delText>
        </w:r>
        <w:r w:rsidR="0039317F" w:rsidDel="00005BA6">
          <w:delText xml:space="preserve"> (Step 2)</w:delText>
        </w:r>
        <w:r w:rsidDel="00005BA6">
          <w:delText>, and extension</w:delText>
        </w:r>
        <w:r w:rsidR="0039317F" w:rsidDel="00005BA6">
          <w:delText xml:space="preserve"> (Step 3)</w:delText>
        </w:r>
        <w:r w:rsidDel="00005BA6">
          <w:delText>.</w:delText>
        </w:r>
      </w:del>
    </w:p>
    <w:p w14:paraId="2E71CD3C" w14:textId="77777777" w:rsidR="00651881" w:rsidRDefault="00651881" w:rsidP="006A11B8"/>
    <w:p w14:paraId="6563EA49" w14:textId="0C0B368A" w:rsidR="00651881" w:rsidRDefault="00651881" w:rsidP="006A11B8">
      <w:r>
        <w:t xml:space="preserve">Figure </w:t>
      </w:r>
      <w:ins w:id="359" w:author="Jacob Roundy" w:date="2015-05-01T16:40:00Z">
        <w:r w:rsidR="00E90184">
          <w:t>1</w:t>
        </w:r>
      </w:ins>
      <w:del w:id="360" w:author="Jacob Roundy" w:date="2015-05-01T16:40:00Z">
        <w:r w:rsidDel="00E90184">
          <w:delText>2</w:delText>
        </w:r>
      </w:del>
      <w:r>
        <w:t xml:space="preserve">: </w:t>
      </w:r>
      <w:r w:rsidRPr="00651881">
        <w:t>8-tube strip containing amplified PCR product.</w:t>
      </w:r>
    </w:p>
    <w:p w14:paraId="00C8147F" w14:textId="77777777" w:rsidR="00136EC1" w:rsidRDefault="00136EC1" w:rsidP="006A11B8"/>
    <w:p w14:paraId="504D65B2" w14:textId="25380E85" w:rsidR="00136EC1" w:rsidRDefault="00136EC1" w:rsidP="006A11B8">
      <w:r w:rsidRPr="00136EC1">
        <w:t xml:space="preserve">Figure </w:t>
      </w:r>
      <w:ins w:id="361" w:author="Jacob Roundy" w:date="2015-05-01T16:40:00Z">
        <w:r w:rsidR="00E90184">
          <w:t>2</w:t>
        </w:r>
      </w:ins>
      <w:del w:id="362" w:author="Jacob Roundy" w:date="2015-05-01T16:40:00Z">
        <w:r w:rsidRPr="00136EC1" w:rsidDel="00E90184">
          <w:delText>3</w:delText>
        </w:r>
      </w:del>
      <w:r w:rsidRPr="00136EC1">
        <w:t xml:space="preserve">: Pouring </w:t>
      </w:r>
      <w:r w:rsidR="00005BA6">
        <w:t xml:space="preserve">the </w:t>
      </w:r>
      <w:r w:rsidRPr="00136EC1">
        <w:t xml:space="preserve">molten gel into </w:t>
      </w:r>
      <w:r w:rsidR="00005BA6">
        <w:t xml:space="preserve">the </w:t>
      </w:r>
      <w:r w:rsidRPr="00136EC1">
        <w:t>casting tray</w:t>
      </w:r>
      <w:r>
        <w:t>.</w:t>
      </w:r>
    </w:p>
    <w:p w14:paraId="62367BB7" w14:textId="77777777" w:rsidR="00136EC1" w:rsidRDefault="00136EC1" w:rsidP="006A11B8"/>
    <w:p w14:paraId="16C6FAAC" w14:textId="7291DB9B" w:rsidR="00136EC1" w:rsidRDefault="00136EC1" w:rsidP="006A11B8">
      <w:r>
        <w:t xml:space="preserve">Figure </w:t>
      </w:r>
      <w:ins w:id="363" w:author="Jacob Roundy" w:date="2015-05-01T16:40:00Z">
        <w:r w:rsidR="00E90184">
          <w:t>3</w:t>
        </w:r>
      </w:ins>
      <w:del w:id="364" w:author="Jacob Roundy" w:date="2015-05-01T16:40:00Z">
        <w:r w:rsidDel="00E90184">
          <w:delText>4</w:delText>
        </w:r>
      </w:del>
      <w:r>
        <w:t>: G</w:t>
      </w:r>
      <w:r w:rsidRPr="00136EC1">
        <w:t>ently placing</w:t>
      </w:r>
      <w:r w:rsidR="00005BA6">
        <w:t xml:space="preserve"> the</w:t>
      </w:r>
      <w:r w:rsidRPr="00136EC1">
        <w:t xml:space="preserve"> comb into position.</w:t>
      </w:r>
    </w:p>
    <w:p w14:paraId="0862A855" w14:textId="77777777" w:rsidR="006A64EF" w:rsidRDefault="006A64EF" w:rsidP="006A11B8"/>
    <w:p w14:paraId="4D21E457" w14:textId="60A2BA99" w:rsidR="006A64EF" w:rsidRDefault="006A64EF" w:rsidP="006A11B8">
      <w:r>
        <w:t xml:space="preserve">Figure </w:t>
      </w:r>
      <w:ins w:id="365" w:author="Jacob Roundy" w:date="2015-05-01T16:40:00Z">
        <w:r w:rsidR="00E90184">
          <w:t>4</w:t>
        </w:r>
      </w:ins>
      <w:del w:id="366" w:author="Jacob Roundy" w:date="2015-05-01T16:40:00Z">
        <w:r w:rsidDel="00E90184">
          <w:delText>5</w:delText>
        </w:r>
      </w:del>
      <w:r>
        <w:t xml:space="preserve">: Preparing </w:t>
      </w:r>
      <w:r w:rsidR="00005BA6">
        <w:t xml:space="preserve">the </w:t>
      </w:r>
      <w:r>
        <w:t>dye and</w:t>
      </w:r>
      <w:r w:rsidRPr="006A64EF">
        <w:t xml:space="preserve"> sample mixture on </w:t>
      </w:r>
      <w:proofErr w:type="spellStart"/>
      <w:r w:rsidRPr="006A64EF">
        <w:t>parafilm</w:t>
      </w:r>
      <w:proofErr w:type="spellEnd"/>
      <w:r w:rsidRPr="006A64EF">
        <w:t xml:space="preserve"> surface</w:t>
      </w:r>
      <w:r>
        <w:t>.</w:t>
      </w:r>
      <w:r w:rsidRPr="006A64EF">
        <w:t xml:space="preserve"> </w:t>
      </w:r>
    </w:p>
    <w:p w14:paraId="7BD405D5" w14:textId="77777777" w:rsidR="006A64EF" w:rsidRDefault="006A64EF" w:rsidP="006A11B8"/>
    <w:p w14:paraId="22ED8B21" w14:textId="5DDD71FF" w:rsidR="006A64EF" w:rsidRPr="006A64EF" w:rsidRDefault="006A64EF" w:rsidP="006A11B8">
      <w:r>
        <w:t xml:space="preserve">Figure </w:t>
      </w:r>
      <w:ins w:id="367" w:author="Jacob Roundy" w:date="2015-05-01T16:40:00Z">
        <w:r w:rsidR="00E90184">
          <w:t>5</w:t>
        </w:r>
      </w:ins>
      <w:del w:id="368" w:author="Jacob Roundy" w:date="2015-05-01T16:40:00Z">
        <w:r w:rsidDel="00E90184">
          <w:delText>6</w:delText>
        </w:r>
      </w:del>
      <w:r>
        <w:t>: L</w:t>
      </w:r>
      <w:r w:rsidRPr="006A64EF">
        <w:t xml:space="preserve">oading </w:t>
      </w:r>
      <w:r>
        <w:t xml:space="preserve">mixture </w:t>
      </w:r>
      <w:r w:rsidRPr="006A64EF">
        <w:t xml:space="preserve">into </w:t>
      </w:r>
      <w:r w:rsidR="00005BA6">
        <w:t xml:space="preserve">the </w:t>
      </w:r>
      <w:r w:rsidRPr="006A64EF">
        <w:t xml:space="preserve">wells on </w:t>
      </w:r>
      <w:r w:rsidR="00005BA6">
        <w:t xml:space="preserve">the </w:t>
      </w:r>
      <w:r w:rsidRPr="006A64EF">
        <w:t>gel.</w:t>
      </w:r>
    </w:p>
    <w:p w14:paraId="1850B2CA" w14:textId="77777777" w:rsidR="002C70F9" w:rsidRDefault="002C70F9" w:rsidP="006A11B8"/>
    <w:p w14:paraId="4BE07C1A" w14:textId="136B2B7E" w:rsidR="006A64EF" w:rsidRDefault="002C70F9" w:rsidP="006A11B8">
      <w:r>
        <w:t xml:space="preserve">Figure </w:t>
      </w:r>
      <w:ins w:id="369" w:author="Jacob Roundy" w:date="2015-05-01T16:40:00Z">
        <w:r w:rsidR="00E90184">
          <w:t>6</w:t>
        </w:r>
      </w:ins>
      <w:del w:id="370" w:author="Jacob Roundy" w:date="2015-05-01T16:40:00Z">
        <w:r w:rsidDel="00E90184">
          <w:delText>7</w:delText>
        </w:r>
      </w:del>
      <w:r>
        <w:t>: Visualizing band segments on agarose gel following electrophoresis. The DNA ladder (1) provides sample banding to analyze the sizing and approximate concentration for DNA strands within samples. Negative control (2) does not contain any genetic material. Positive control (3) spiked with target DNA to indicate size and location of bands for sample comparison. Samples 4, 6, 8, and 9 exhibit similar band segmentation as positive control, therefore indicating that these samples contain target genetic material. It can be inferred that the organism is present in the environments from these samples.</w:t>
      </w:r>
    </w:p>
    <w:p w14:paraId="33027D25" w14:textId="77777777" w:rsidR="00CF0E27" w:rsidRDefault="00CF0E27" w:rsidP="006A11B8"/>
    <w:p w14:paraId="0187D241" w14:textId="11702AD0" w:rsidR="00CF0E27" w:rsidRDefault="00CF0E27" w:rsidP="006A11B8">
      <w:r>
        <w:t xml:space="preserve">Figure </w:t>
      </w:r>
      <w:ins w:id="371" w:author="Jacob Roundy" w:date="2015-05-01T16:41:00Z">
        <w:r w:rsidR="00E90184">
          <w:t>7</w:t>
        </w:r>
      </w:ins>
      <w:del w:id="372" w:author="Jacob Roundy" w:date="2015-05-01T16:41:00Z">
        <w:r w:rsidDel="00E90184">
          <w:delText>8</w:delText>
        </w:r>
      </w:del>
      <w:r>
        <w:t xml:space="preserve">: A young scientist preparing samples for DNA amplification by PCR. </w:t>
      </w:r>
    </w:p>
    <w:p w14:paraId="7FF98729" w14:textId="77777777" w:rsidR="00321E67" w:rsidRDefault="00321E67" w:rsidP="006A11B8"/>
    <w:p w14:paraId="5C7E420B" w14:textId="22C33292" w:rsidR="00321E67" w:rsidRDefault="00321E67" w:rsidP="006A11B8">
      <w:r w:rsidRPr="00321E67">
        <w:t>Table 1: PCR Mixture Calculation</w:t>
      </w:r>
      <w:r>
        <w:t>.</w:t>
      </w:r>
    </w:p>
    <w:p w14:paraId="5B76ED4D" w14:textId="3322239B" w:rsidR="00597498" w:rsidDel="00005BA6" w:rsidRDefault="00597498" w:rsidP="006A11B8">
      <w:pPr>
        <w:rPr>
          <w:del w:id="373" w:author="Jacob Roundy" w:date="2015-05-01T16:34:00Z"/>
        </w:rPr>
      </w:pPr>
    </w:p>
    <w:p w14:paraId="6EF7E1A0" w14:textId="484C8CAE" w:rsidR="00597498" w:rsidDel="00005BA6" w:rsidRDefault="00597498" w:rsidP="006A11B8">
      <w:pPr>
        <w:rPr>
          <w:del w:id="374" w:author="Jacob Roundy" w:date="2015-05-01T16:34:00Z"/>
        </w:rPr>
      </w:pPr>
      <w:del w:id="375" w:author="Jacob Roundy" w:date="2015-05-01T16:34:00Z">
        <w:r w:rsidRPr="00597498" w:rsidDel="00005BA6">
          <w:delText>Table 2: Nested PCR Mixture Calculation</w:delText>
        </w:r>
        <w:r w:rsidDel="00005BA6">
          <w:delText>.</w:delText>
        </w:r>
      </w:del>
    </w:p>
    <w:p w14:paraId="7FD521E9" w14:textId="77777777" w:rsidR="00535B0C" w:rsidRDefault="00535B0C" w:rsidP="006A11B8">
      <w:pPr>
        <w:rPr>
          <w:b/>
        </w:rPr>
      </w:pPr>
    </w:p>
    <w:p w14:paraId="277AF17B" w14:textId="2A6C00D5" w:rsidR="001C2CE7" w:rsidRPr="006066C9" w:rsidRDefault="001C2CE7" w:rsidP="006A11B8">
      <w:pPr>
        <w:rPr>
          <w:b/>
          <w:sz w:val="28"/>
        </w:rPr>
      </w:pPr>
      <w:r w:rsidRPr="006066C9">
        <w:rPr>
          <w:b/>
          <w:sz w:val="28"/>
        </w:rPr>
        <w:t>References:</w:t>
      </w:r>
    </w:p>
    <w:p w14:paraId="05FAB321" w14:textId="77777777" w:rsidR="00DC3B40" w:rsidRPr="00B45F6B" w:rsidRDefault="00DC3B40" w:rsidP="006A11B8">
      <w:pPr>
        <w:rPr>
          <w:b/>
          <w:sz w:val="8"/>
          <w:szCs w:val="8"/>
        </w:rPr>
      </w:pPr>
    </w:p>
    <w:p w14:paraId="58A27360" w14:textId="61B5DD6A" w:rsidR="00C828E8" w:rsidRPr="00DC3B40" w:rsidRDefault="00DC3B40" w:rsidP="006A11B8">
      <w:pPr>
        <w:rPr>
          <w:b/>
        </w:rPr>
      </w:pPr>
      <w:r w:rsidRPr="00DC3B40">
        <w:rPr>
          <w:rFonts w:cs="Times"/>
          <w:color w:val="262626"/>
        </w:rPr>
        <w:t xml:space="preserve">Pepper, Ian L., and Charles P. </w:t>
      </w:r>
      <w:proofErr w:type="spellStart"/>
      <w:r w:rsidRPr="00DC3B40">
        <w:rPr>
          <w:rFonts w:cs="Times"/>
          <w:color w:val="262626"/>
        </w:rPr>
        <w:t>Gerba</w:t>
      </w:r>
      <w:proofErr w:type="spellEnd"/>
      <w:r w:rsidRPr="00DC3B40">
        <w:rPr>
          <w:rFonts w:cs="Times"/>
          <w:color w:val="262626"/>
        </w:rPr>
        <w:t xml:space="preserve">. "Contact Slide Assay." </w:t>
      </w:r>
      <w:r w:rsidRPr="00DC3B40">
        <w:rPr>
          <w:rFonts w:cs="Times"/>
          <w:i/>
          <w:iCs/>
          <w:color w:val="262626"/>
        </w:rPr>
        <w:t>Environmental Microbiology A</w:t>
      </w:r>
      <w:r>
        <w:rPr>
          <w:rFonts w:cs="Times"/>
          <w:i/>
          <w:iCs/>
          <w:color w:val="262626"/>
        </w:rPr>
        <w:tab/>
      </w:r>
      <w:r>
        <w:rPr>
          <w:rFonts w:cs="Times"/>
          <w:i/>
          <w:iCs/>
          <w:color w:val="262626"/>
        </w:rPr>
        <w:tab/>
      </w:r>
      <w:r w:rsidRPr="00DC3B40">
        <w:rPr>
          <w:rFonts w:cs="Times"/>
          <w:i/>
          <w:iCs/>
          <w:color w:val="262626"/>
        </w:rPr>
        <w:t xml:space="preserve"> Laboratory Manual</w:t>
      </w:r>
      <w:r w:rsidRPr="00DC3B40">
        <w:rPr>
          <w:rFonts w:cs="Times"/>
          <w:color w:val="262626"/>
        </w:rPr>
        <w:t xml:space="preserve">. 2nd ed. </w:t>
      </w:r>
      <w:proofErr w:type="spellStart"/>
      <w:r w:rsidRPr="00DC3B40">
        <w:rPr>
          <w:rFonts w:cs="Times"/>
          <w:color w:val="262626"/>
        </w:rPr>
        <w:t>N.p</w:t>
      </w:r>
      <w:proofErr w:type="spellEnd"/>
      <w:r w:rsidRPr="00DC3B40">
        <w:rPr>
          <w:rFonts w:cs="Times"/>
          <w:color w:val="262626"/>
        </w:rPr>
        <w:t>.: Elsevier, 2004. 19-25. Print.</w:t>
      </w:r>
    </w:p>
    <w:p w14:paraId="4C597328" w14:textId="77777777" w:rsidR="00DC3B40" w:rsidRDefault="00DC3B40" w:rsidP="006A11B8">
      <w:pPr>
        <w:rPr>
          <w:b/>
        </w:rPr>
      </w:pPr>
    </w:p>
    <w:p w14:paraId="0C68A4A1" w14:textId="04F40D5B" w:rsidR="001C2CE7" w:rsidRPr="00C828E8" w:rsidRDefault="000E038B" w:rsidP="006A11B8">
      <w:r w:rsidRPr="000E038B">
        <w:rPr>
          <w:rFonts w:cs="Times"/>
          <w:color w:val="262626"/>
        </w:rPr>
        <w:t xml:space="preserve">Pepper, Ian L., Charles P. </w:t>
      </w:r>
      <w:proofErr w:type="spellStart"/>
      <w:r w:rsidRPr="000E038B">
        <w:rPr>
          <w:rFonts w:cs="Times"/>
          <w:color w:val="262626"/>
        </w:rPr>
        <w:t>Gerba</w:t>
      </w:r>
      <w:proofErr w:type="spellEnd"/>
      <w:r w:rsidRPr="000E038B">
        <w:rPr>
          <w:rFonts w:cs="Times"/>
          <w:color w:val="262626"/>
        </w:rPr>
        <w:t xml:space="preserve">, and Terry J. Gentry. "Earth Environments." </w:t>
      </w:r>
      <w:r w:rsidRPr="000E038B">
        <w:rPr>
          <w:rFonts w:cs="Times"/>
          <w:i/>
          <w:iCs/>
          <w:color w:val="262626"/>
        </w:rPr>
        <w:t>Environmental</w:t>
      </w:r>
      <w:r>
        <w:rPr>
          <w:rFonts w:cs="Times"/>
          <w:i/>
          <w:iCs/>
          <w:color w:val="262626"/>
        </w:rPr>
        <w:tab/>
      </w:r>
      <w:r>
        <w:rPr>
          <w:rFonts w:cs="Times"/>
          <w:i/>
          <w:iCs/>
          <w:color w:val="262626"/>
        </w:rPr>
        <w:tab/>
      </w:r>
      <w:r w:rsidRPr="000E038B">
        <w:rPr>
          <w:rFonts w:cs="Times"/>
          <w:i/>
          <w:iCs/>
          <w:color w:val="262626"/>
        </w:rPr>
        <w:t xml:space="preserve"> Microbiology</w:t>
      </w:r>
      <w:r w:rsidRPr="000E038B">
        <w:rPr>
          <w:rFonts w:cs="Times"/>
          <w:color w:val="262626"/>
        </w:rPr>
        <w:t xml:space="preserve">. 3rd ed. </w:t>
      </w:r>
      <w:proofErr w:type="spellStart"/>
      <w:r w:rsidRPr="000E038B">
        <w:rPr>
          <w:rFonts w:cs="Times"/>
          <w:color w:val="262626"/>
        </w:rPr>
        <w:t>N.p</w:t>
      </w:r>
      <w:proofErr w:type="spellEnd"/>
      <w:r w:rsidRPr="000E038B">
        <w:rPr>
          <w:rFonts w:cs="Times"/>
          <w:color w:val="262626"/>
        </w:rPr>
        <w:t>.: Elsevier, 2014. 59-88. Print.</w:t>
      </w:r>
      <w:bookmarkStart w:id="376" w:name="_GoBack"/>
      <w:bookmarkEnd w:id="376"/>
    </w:p>
    <w:sectPr w:rsidR="001C2CE7" w:rsidRPr="00C828E8" w:rsidSect="006E270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4-21T16:10:00Z" w:initials="DM">
    <w:p w14:paraId="4C10E596" w14:textId="77777777" w:rsidR="00CE60E2" w:rsidRPr="00A32DB7" w:rsidRDefault="00CE60E2" w:rsidP="00A32DB7">
      <w:pPr>
        <w:rPr>
          <w:rFonts w:ascii="Times New Roman" w:eastAsia="Times New Roman" w:hAnsi="Times New Roman" w:cs="Times New Roman"/>
          <w:sz w:val="19"/>
          <w:szCs w:val="19"/>
        </w:rPr>
      </w:pPr>
      <w:r>
        <w:rPr>
          <w:rStyle w:val="CommentReference"/>
        </w:rPr>
        <w:annotationRef/>
      </w:r>
      <w:r>
        <w:t>Comments from Production:</w:t>
      </w:r>
      <w:r>
        <w:br/>
      </w:r>
      <w:r w:rsidRPr="00A32DB7">
        <w:rPr>
          <w:rFonts w:ascii="Times New Roman" w:eastAsia="Times New Roman" w:hAnsi="Times New Roman" w:cs="Times New Roman"/>
          <w:b/>
          <w:bCs/>
          <w:sz w:val="19"/>
          <w:szCs w:val="19"/>
        </w:rPr>
        <w:t>Scope</w:t>
      </w:r>
      <w:r w:rsidRPr="00A32DB7">
        <w:rPr>
          <w:rFonts w:ascii="Times New Roman" w:eastAsia="Times New Roman" w:hAnsi="Times New Roman" w:cs="Times New Roman"/>
          <w:sz w:val="19"/>
          <w:szCs w:val="19"/>
        </w:rPr>
        <w:t xml:space="preserve">: As this is an Environmental video, de-emphasize the actual PCR procedure, and focus on the other steps: sample collection and processing, designing the primer, troubleshooting, etc.   </w:t>
      </w:r>
    </w:p>
    <w:p w14:paraId="3F447D64" w14:textId="77777777" w:rsidR="00CE60E2" w:rsidRPr="00A32DB7" w:rsidRDefault="00CE60E2" w:rsidP="00A32DB7">
      <w:pPr>
        <w:rPr>
          <w:rFonts w:ascii="Times New Roman" w:eastAsia="Times New Roman" w:hAnsi="Times New Roman" w:cs="Times New Roman"/>
          <w:sz w:val="19"/>
          <w:szCs w:val="19"/>
        </w:rPr>
      </w:pPr>
    </w:p>
    <w:p w14:paraId="418B2D42" w14:textId="77777777" w:rsidR="00CE60E2" w:rsidRPr="00A32DB7" w:rsidRDefault="00CE60E2" w:rsidP="00A32DB7">
      <w:pPr>
        <w:rPr>
          <w:rFonts w:ascii="Times New Roman" w:eastAsia="Times New Roman" w:hAnsi="Times New Roman" w:cs="Times New Roman"/>
          <w:sz w:val="19"/>
          <w:szCs w:val="19"/>
        </w:rPr>
      </w:pPr>
      <w:r w:rsidRPr="00A32DB7">
        <w:rPr>
          <w:rFonts w:ascii="Times New Roman" w:eastAsia="Times New Roman" w:hAnsi="Times New Roman" w:cs="Times New Roman"/>
          <w:b/>
          <w:bCs/>
          <w:sz w:val="19"/>
          <w:szCs w:val="19"/>
        </w:rPr>
        <w:t>Overview</w:t>
      </w:r>
      <w:r w:rsidRPr="00A32DB7">
        <w:rPr>
          <w:rFonts w:ascii="Times New Roman" w:eastAsia="Times New Roman" w:hAnsi="Times New Roman" w:cs="Times New Roman"/>
          <w:sz w:val="19"/>
          <w:szCs w:val="19"/>
        </w:rPr>
        <w:t xml:space="preserve">: In the same vein as the procedure, expand on the concept of VBNC. Put the </w:t>
      </w:r>
      <w:proofErr w:type="spellStart"/>
      <w:r w:rsidRPr="00A32DB7">
        <w:rPr>
          <w:rFonts w:ascii="Times New Roman" w:eastAsia="Times New Roman" w:hAnsi="Times New Roman" w:cs="Times New Roman"/>
          <w:sz w:val="19"/>
          <w:szCs w:val="19"/>
        </w:rPr>
        <w:t>writeup</w:t>
      </w:r>
      <w:proofErr w:type="spellEnd"/>
      <w:r w:rsidRPr="00A32DB7">
        <w:rPr>
          <w:rFonts w:ascii="Times New Roman" w:eastAsia="Times New Roman" w:hAnsi="Times New Roman" w:cs="Times New Roman"/>
          <w:sz w:val="19"/>
          <w:szCs w:val="19"/>
        </w:rPr>
        <w:t xml:space="preserve"> in the broad scope of metagenomics.</w:t>
      </w:r>
    </w:p>
    <w:p w14:paraId="4E5913B7" w14:textId="66F01624" w:rsidR="00CE60E2" w:rsidRDefault="00CE60E2">
      <w:pPr>
        <w:pStyle w:val="CommentText"/>
      </w:pPr>
    </w:p>
  </w:comment>
  <w:comment w:id="350" w:author="Bradley Schmitz" w:date="2015-02-22T22:12:00Z" w:initials="BS">
    <w:p w14:paraId="3ED732EB" w14:textId="5CC4B08D" w:rsidR="00CE60E2" w:rsidRDefault="00CE60E2">
      <w:pPr>
        <w:pStyle w:val="CommentText"/>
      </w:pPr>
      <w:r>
        <w:rPr>
          <w:rStyle w:val="CommentReference"/>
        </w:rPr>
        <w:annotationRef/>
      </w:r>
      <w:r>
        <w:t xml:space="preserve">4.4.1 </w:t>
      </w:r>
      <w:proofErr w:type="gramStart"/>
      <w:r>
        <w:t>and</w:t>
      </w:r>
      <w:proofErr w:type="gramEnd"/>
      <w:r>
        <w:t xml:space="preserve"> 4.4.2 are the most important aspects  when dealing with PCR, so as long as these are explained via a voiceover or talent recording this should be good</w:t>
      </w:r>
    </w:p>
  </w:comment>
  <w:comment w:id="353" w:author="Jacob Roundy" w:date="2015-05-01T16:35:00Z" w:initials="JR">
    <w:p w14:paraId="031E9A74" w14:textId="77777777" w:rsidR="00E90184" w:rsidRDefault="00E90184">
      <w:pPr>
        <w:pStyle w:val="CommentText"/>
      </w:pPr>
      <w:r>
        <w:rPr>
          <w:rStyle w:val="CommentReference"/>
        </w:rPr>
        <w:annotationRef/>
      </w:r>
      <w:r>
        <w:t>It looks like there was a whole subset of steps for Nested 2</w:t>
      </w:r>
      <w:r w:rsidRPr="00E90184">
        <w:rPr>
          <w:vertAlign w:val="superscript"/>
        </w:rPr>
        <w:t>nd</w:t>
      </w:r>
      <w:r>
        <w:t xml:space="preserve"> PCR that Bradley deleted. I assume he meant to leave this step in, so I’ve left it as is. </w:t>
      </w:r>
    </w:p>
    <w:p w14:paraId="5B033FED" w14:textId="77777777" w:rsidR="00E90184" w:rsidRDefault="00E90184">
      <w:pPr>
        <w:pStyle w:val="CommentText"/>
      </w:pPr>
    </w:p>
    <w:p w14:paraId="4B472028" w14:textId="4817FAF4" w:rsidR="00E90184" w:rsidRDefault="00E90184">
      <w:pPr>
        <w:pStyle w:val="CommentText"/>
      </w:pPr>
      <w:r>
        <w:t>(Table 2 was in this section, which is why it has been dropped.)</w:t>
      </w:r>
    </w:p>
  </w:comment>
  <w:comment w:id="356" w:author="Jacob Roundy" w:date="2015-05-01T16:39:00Z" w:initials="JR">
    <w:p w14:paraId="1805E7C4" w14:textId="365C3FE0" w:rsidR="00E90184" w:rsidRDefault="00E90184">
      <w:pPr>
        <w:pStyle w:val="CommentText"/>
      </w:pPr>
      <w:r>
        <w:rPr>
          <w:rStyle w:val="CommentReference"/>
        </w:rPr>
        <w:annotationRef/>
      </w:r>
      <w:r>
        <w:t>Figure 1 and Table 2 were dropped. Since Figure 1 was deleted, all the other figures needed to be renumbered. I’ve attached the files with the new, correct numbers.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5913B7" w15:done="0"/>
  <w15:commentEx w15:paraId="3ED732EB" w15:done="0"/>
  <w15:commentEx w15:paraId="4B472028" w15:done="0"/>
  <w15:commentEx w15:paraId="1805E7C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7B43"/>
    <w:multiLevelType w:val="hybridMultilevel"/>
    <w:tmpl w:val="14987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1ACB"/>
    <w:multiLevelType w:val="hybridMultilevel"/>
    <w:tmpl w:val="2DE2B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B2815"/>
    <w:multiLevelType w:val="hybridMultilevel"/>
    <w:tmpl w:val="CAAA6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D6800"/>
    <w:multiLevelType w:val="hybridMultilevel"/>
    <w:tmpl w:val="16A2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6629CF"/>
    <w:multiLevelType w:val="hybridMultilevel"/>
    <w:tmpl w:val="42982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100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D376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354604F"/>
    <w:multiLevelType w:val="hybridMultilevel"/>
    <w:tmpl w:val="0D5A9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609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7B2F90"/>
    <w:multiLevelType w:val="hybridMultilevel"/>
    <w:tmpl w:val="15F84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293951"/>
    <w:multiLevelType w:val="hybridMultilevel"/>
    <w:tmpl w:val="0CFC6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800862"/>
    <w:multiLevelType w:val="hybridMultilevel"/>
    <w:tmpl w:val="9044F4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E52440"/>
    <w:multiLevelType w:val="hybridMultilevel"/>
    <w:tmpl w:val="C3CAC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592C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9D064A"/>
    <w:multiLevelType w:val="hybridMultilevel"/>
    <w:tmpl w:val="D67A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8622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517095E"/>
    <w:multiLevelType w:val="multilevel"/>
    <w:tmpl w:val="D4BEF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E747A1"/>
    <w:multiLevelType w:val="hybridMultilevel"/>
    <w:tmpl w:val="50CE7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113FF0"/>
    <w:multiLevelType w:val="hybridMultilevel"/>
    <w:tmpl w:val="132A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A517DB"/>
    <w:multiLevelType w:val="hybridMultilevel"/>
    <w:tmpl w:val="C3620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3F3B8A"/>
    <w:multiLevelType w:val="hybridMultilevel"/>
    <w:tmpl w:val="D4BEF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14"/>
  </w:num>
  <w:num w:numId="4">
    <w:abstractNumId w:val="9"/>
  </w:num>
  <w:num w:numId="5">
    <w:abstractNumId w:val="7"/>
  </w:num>
  <w:num w:numId="6">
    <w:abstractNumId w:val="19"/>
  </w:num>
  <w:num w:numId="7">
    <w:abstractNumId w:val="2"/>
  </w:num>
  <w:num w:numId="8">
    <w:abstractNumId w:val="10"/>
  </w:num>
  <w:num w:numId="9">
    <w:abstractNumId w:val="11"/>
  </w:num>
  <w:num w:numId="10">
    <w:abstractNumId w:val="3"/>
  </w:num>
  <w:num w:numId="11">
    <w:abstractNumId w:val="13"/>
  </w:num>
  <w:num w:numId="12">
    <w:abstractNumId w:val="22"/>
  </w:num>
  <w:num w:numId="13">
    <w:abstractNumId w:val="17"/>
  </w:num>
  <w:num w:numId="14">
    <w:abstractNumId w:val="1"/>
  </w:num>
  <w:num w:numId="15">
    <w:abstractNumId w:val="0"/>
  </w:num>
  <w:num w:numId="16">
    <w:abstractNumId w:val="16"/>
  </w:num>
  <w:num w:numId="17">
    <w:abstractNumId w:val="5"/>
  </w:num>
  <w:num w:numId="18">
    <w:abstractNumId w:val="21"/>
  </w:num>
  <w:num w:numId="19">
    <w:abstractNumId w:val="12"/>
  </w:num>
  <w:num w:numId="20">
    <w:abstractNumId w:val="8"/>
  </w:num>
  <w:num w:numId="21">
    <w:abstractNumId w:val="20"/>
  </w:num>
  <w:num w:numId="22">
    <w:abstractNumId w:val="4"/>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isa">
    <w15:presenceInfo w15:providerId="None" w15:userId="Luisa"/>
  </w15:person>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0102F"/>
    <w:rsid w:val="00004CF1"/>
    <w:rsid w:val="00005BA6"/>
    <w:rsid w:val="000112C2"/>
    <w:rsid w:val="0001418D"/>
    <w:rsid w:val="00015E5B"/>
    <w:rsid w:val="0002078B"/>
    <w:rsid w:val="00021987"/>
    <w:rsid w:val="00022C85"/>
    <w:rsid w:val="00022D1B"/>
    <w:rsid w:val="00027BDA"/>
    <w:rsid w:val="00031B54"/>
    <w:rsid w:val="00031BE1"/>
    <w:rsid w:val="00032EEA"/>
    <w:rsid w:val="00036A60"/>
    <w:rsid w:val="000510FB"/>
    <w:rsid w:val="00052A38"/>
    <w:rsid w:val="00052A86"/>
    <w:rsid w:val="00054521"/>
    <w:rsid w:val="00054ACC"/>
    <w:rsid w:val="00062AD1"/>
    <w:rsid w:val="000646DE"/>
    <w:rsid w:val="00075968"/>
    <w:rsid w:val="00090529"/>
    <w:rsid w:val="000A0BE9"/>
    <w:rsid w:val="000B795A"/>
    <w:rsid w:val="000D4B81"/>
    <w:rsid w:val="000D556E"/>
    <w:rsid w:val="000D7EFF"/>
    <w:rsid w:val="000E038B"/>
    <w:rsid w:val="000E5422"/>
    <w:rsid w:val="000F1F56"/>
    <w:rsid w:val="000F2492"/>
    <w:rsid w:val="000F49B9"/>
    <w:rsid w:val="001162E5"/>
    <w:rsid w:val="00117845"/>
    <w:rsid w:val="00117E79"/>
    <w:rsid w:val="00122AFF"/>
    <w:rsid w:val="00123E16"/>
    <w:rsid w:val="00127E7A"/>
    <w:rsid w:val="00127FB6"/>
    <w:rsid w:val="00136EC1"/>
    <w:rsid w:val="0014030D"/>
    <w:rsid w:val="0014737C"/>
    <w:rsid w:val="0016327E"/>
    <w:rsid w:val="00164B1E"/>
    <w:rsid w:val="001713E8"/>
    <w:rsid w:val="0017326D"/>
    <w:rsid w:val="001916CF"/>
    <w:rsid w:val="00192B74"/>
    <w:rsid w:val="00194057"/>
    <w:rsid w:val="001A16B1"/>
    <w:rsid w:val="001B2EE5"/>
    <w:rsid w:val="001C120F"/>
    <w:rsid w:val="001C2CE7"/>
    <w:rsid w:val="001C2E19"/>
    <w:rsid w:val="001C3FFB"/>
    <w:rsid w:val="001C780A"/>
    <w:rsid w:val="001D1DA5"/>
    <w:rsid w:val="001D685A"/>
    <w:rsid w:val="001E1F57"/>
    <w:rsid w:val="001E4F4E"/>
    <w:rsid w:val="001E5A5D"/>
    <w:rsid w:val="002045C8"/>
    <w:rsid w:val="00204680"/>
    <w:rsid w:val="00207D18"/>
    <w:rsid w:val="002237B5"/>
    <w:rsid w:val="00242477"/>
    <w:rsid w:val="00245F09"/>
    <w:rsid w:val="002534E0"/>
    <w:rsid w:val="00266C93"/>
    <w:rsid w:val="0027582C"/>
    <w:rsid w:val="00280843"/>
    <w:rsid w:val="00286B07"/>
    <w:rsid w:val="002B3D05"/>
    <w:rsid w:val="002B5A9E"/>
    <w:rsid w:val="002C0577"/>
    <w:rsid w:val="002C1BAF"/>
    <w:rsid w:val="002C70F9"/>
    <w:rsid w:val="002D14DA"/>
    <w:rsid w:val="002D58ED"/>
    <w:rsid w:val="002E000C"/>
    <w:rsid w:val="002E6946"/>
    <w:rsid w:val="002F343A"/>
    <w:rsid w:val="002F51A5"/>
    <w:rsid w:val="00301424"/>
    <w:rsid w:val="00310D1B"/>
    <w:rsid w:val="00313FF9"/>
    <w:rsid w:val="00321E67"/>
    <w:rsid w:val="00334600"/>
    <w:rsid w:val="0033547A"/>
    <w:rsid w:val="00337FB2"/>
    <w:rsid w:val="003403FE"/>
    <w:rsid w:val="00343EEC"/>
    <w:rsid w:val="00351028"/>
    <w:rsid w:val="003519CD"/>
    <w:rsid w:val="003529B9"/>
    <w:rsid w:val="003627EC"/>
    <w:rsid w:val="003633F5"/>
    <w:rsid w:val="00363B79"/>
    <w:rsid w:val="0038738F"/>
    <w:rsid w:val="0039317F"/>
    <w:rsid w:val="00395134"/>
    <w:rsid w:val="003976ED"/>
    <w:rsid w:val="003A6C87"/>
    <w:rsid w:val="003A7BB0"/>
    <w:rsid w:val="003A7F36"/>
    <w:rsid w:val="003C49A8"/>
    <w:rsid w:val="003D08A1"/>
    <w:rsid w:val="003D2A63"/>
    <w:rsid w:val="003D3E04"/>
    <w:rsid w:val="004000AE"/>
    <w:rsid w:val="00404417"/>
    <w:rsid w:val="00412267"/>
    <w:rsid w:val="00436639"/>
    <w:rsid w:val="004377F6"/>
    <w:rsid w:val="00444152"/>
    <w:rsid w:val="004539A6"/>
    <w:rsid w:val="0045792A"/>
    <w:rsid w:val="0047055F"/>
    <w:rsid w:val="00470754"/>
    <w:rsid w:val="0048544B"/>
    <w:rsid w:val="0048646F"/>
    <w:rsid w:val="00491041"/>
    <w:rsid w:val="00492557"/>
    <w:rsid w:val="0049602B"/>
    <w:rsid w:val="004A566A"/>
    <w:rsid w:val="004B2916"/>
    <w:rsid w:val="004D15C9"/>
    <w:rsid w:val="004E2CA1"/>
    <w:rsid w:val="004E5596"/>
    <w:rsid w:val="004F06C7"/>
    <w:rsid w:val="004F33BC"/>
    <w:rsid w:val="004F392B"/>
    <w:rsid w:val="004F769F"/>
    <w:rsid w:val="00503DE3"/>
    <w:rsid w:val="005111BA"/>
    <w:rsid w:val="00511D1E"/>
    <w:rsid w:val="00512ADA"/>
    <w:rsid w:val="005146ED"/>
    <w:rsid w:val="00520A9A"/>
    <w:rsid w:val="00522E35"/>
    <w:rsid w:val="00526D98"/>
    <w:rsid w:val="005275D2"/>
    <w:rsid w:val="00535B0C"/>
    <w:rsid w:val="00544AF2"/>
    <w:rsid w:val="005455FD"/>
    <w:rsid w:val="00552DFB"/>
    <w:rsid w:val="00585017"/>
    <w:rsid w:val="005864E5"/>
    <w:rsid w:val="00597498"/>
    <w:rsid w:val="005A0ACC"/>
    <w:rsid w:val="005A6B50"/>
    <w:rsid w:val="005B098E"/>
    <w:rsid w:val="005B1975"/>
    <w:rsid w:val="005B376F"/>
    <w:rsid w:val="005B3C57"/>
    <w:rsid w:val="005B5E3B"/>
    <w:rsid w:val="005D6BBD"/>
    <w:rsid w:val="005F1F2B"/>
    <w:rsid w:val="005F254B"/>
    <w:rsid w:val="00600EBA"/>
    <w:rsid w:val="00604242"/>
    <w:rsid w:val="006066C9"/>
    <w:rsid w:val="0061198E"/>
    <w:rsid w:val="006121AA"/>
    <w:rsid w:val="006146C1"/>
    <w:rsid w:val="00622B4C"/>
    <w:rsid w:val="0062476A"/>
    <w:rsid w:val="006414C2"/>
    <w:rsid w:val="006466F1"/>
    <w:rsid w:val="006505CD"/>
    <w:rsid w:val="006505E7"/>
    <w:rsid w:val="00651881"/>
    <w:rsid w:val="006659BA"/>
    <w:rsid w:val="00687AEB"/>
    <w:rsid w:val="006A11B8"/>
    <w:rsid w:val="006A376B"/>
    <w:rsid w:val="006A64EF"/>
    <w:rsid w:val="006B78D7"/>
    <w:rsid w:val="006E270F"/>
    <w:rsid w:val="006F08EB"/>
    <w:rsid w:val="006F5A39"/>
    <w:rsid w:val="0070158D"/>
    <w:rsid w:val="007073FE"/>
    <w:rsid w:val="00710192"/>
    <w:rsid w:val="007131F9"/>
    <w:rsid w:val="00715FBA"/>
    <w:rsid w:val="00732C0E"/>
    <w:rsid w:val="00741A16"/>
    <w:rsid w:val="0074248E"/>
    <w:rsid w:val="00747F23"/>
    <w:rsid w:val="00763FB3"/>
    <w:rsid w:val="00766912"/>
    <w:rsid w:val="00775150"/>
    <w:rsid w:val="0079194F"/>
    <w:rsid w:val="007A2129"/>
    <w:rsid w:val="007B56F4"/>
    <w:rsid w:val="007D2C60"/>
    <w:rsid w:val="007E55A3"/>
    <w:rsid w:val="007E5D63"/>
    <w:rsid w:val="007F0F57"/>
    <w:rsid w:val="007F530B"/>
    <w:rsid w:val="007F57A3"/>
    <w:rsid w:val="00804A62"/>
    <w:rsid w:val="00805CC2"/>
    <w:rsid w:val="008164F6"/>
    <w:rsid w:val="008202C7"/>
    <w:rsid w:val="00821B3A"/>
    <w:rsid w:val="00826BB5"/>
    <w:rsid w:val="0083138B"/>
    <w:rsid w:val="00832959"/>
    <w:rsid w:val="008449C7"/>
    <w:rsid w:val="0085097F"/>
    <w:rsid w:val="00856913"/>
    <w:rsid w:val="00856B55"/>
    <w:rsid w:val="00864A43"/>
    <w:rsid w:val="00870DAC"/>
    <w:rsid w:val="00875F91"/>
    <w:rsid w:val="0087636E"/>
    <w:rsid w:val="00880891"/>
    <w:rsid w:val="00892D47"/>
    <w:rsid w:val="008A6CF0"/>
    <w:rsid w:val="008B15A4"/>
    <w:rsid w:val="008D0EC3"/>
    <w:rsid w:val="008D4F99"/>
    <w:rsid w:val="008D6AE6"/>
    <w:rsid w:val="008D77B7"/>
    <w:rsid w:val="008D79C0"/>
    <w:rsid w:val="008E46A0"/>
    <w:rsid w:val="008F2B52"/>
    <w:rsid w:val="008F365E"/>
    <w:rsid w:val="008F56B2"/>
    <w:rsid w:val="008F5B4C"/>
    <w:rsid w:val="008F6EE7"/>
    <w:rsid w:val="008F7B04"/>
    <w:rsid w:val="008F7C56"/>
    <w:rsid w:val="009042D3"/>
    <w:rsid w:val="0092464A"/>
    <w:rsid w:val="00930714"/>
    <w:rsid w:val="00953E0C"/>
    <w:rsid w:val="0095668F"/>
    <w:rsid w:val="00987BC8"/>
    <w:rsid w:val="009910BF"/>
    <w:rsid w:val="0099146B"/>
    <w:rsid w:val="009A3E99"/>
    <w:rsid w:val="009C43C2"/>
    <w:rsid w:val="009D08CE"/>
    <w:rsid w:val="009D5A73"/>
    <w:rsid w:val="009E2964"/>
    <w:rsid w:val="009E3494"/>
    <w:rsid w:val="009E511F"/>
    <w:rsid w:val="00A0249E"/>
    <w:rsid w:val="00A07505"/>
    <w:rsid w:val="00A141FB"/>
    <w:rsid w:val="00A15F28"/>
    <w:rsid w:val="00A24B45"/>
    <w:rsid w:val="00A32DB7"/>
    <w:rsid w:val="00A351F5"/>
    <w:rsid w:val="00A506EE"/>
    <w:rsid w:val="00A51E4B"/>
    <w:rsid w:val="00A6796E"/>
    <w:rsid w:val="00A712C3"/>
    <w:rsid w:val="00A75EAE"/>
    <w:rsid w:val="00A85635"/>
    <w:rsid w:val="00AA6E7A"/>
    <w:rsid w:val="00AB02C5"/>
    <w:rsid w:val="00AB274A"/>
    <w:rsid w:val="00AB579D"/>
    <w:rsid w:val="00AD0EEA"/>
    <w:rsid w:val="00AD6420"/>
    <w:rsid w:val="00B01971"/>
    <w:rsid w:val="00B024EA"/>
    <w:rsid w:val="00B03D79"/>
    <w:rsid w:val="00B112A0"/>
    <w:rsid w:val="00B13C10"/>
    <w:rsid w:val="00B15635"/>
    <w:rsid w:val="00B22A5E"/>
    <w:rsid w:val="00B33F30"/>
    <w:rsid w:val="00B36B98"/>
    <w:rsid w:val="00B41495"/>
    <w:rsid w:val="00B4367F"/>
    <w:rsid w:val="00B44C01"/>
    <w:rsid w:val="00B45120"/>
    <w:rsid w:val="00B45F6B"/>
    <w:rsid w:val="00B604BB"/>
    <w:rsid w:val="00B670CE"/>
    <w:rsid w:val="00B67626"/>
    <w:rsid w:val="00B76F6D"/>
    <w:rsid w:val="00B859AF"/>
    <w:rsid w:val="00B909C0"/>
    <w:rsid w:val="00B9330C"/>
    <w:rsid w:val="00B935EF"/>
    <w:rsid w:val="00BB19F7"/>
    <w:rsid w:val="00BC6865"/>
    <w:rsid w:val="00BD39CB"/>
    <w:rsid w:val="00BE6AE1"/>
    <w:rsid w:val="00C06040"/>
    <w:rsid w:val="00C16930"/>
    <w:rsid w:val="00C230A2"/>
    <w:rsid w:val="00C25243"/>
    <w:rsid w:val="00C37CA9"/>
    <w:rsid w:val="00C52B40"/>
    <w:rsid w:val="00C55253"/>
    <w:rsid w:val="00C73C7D"/>
    <w:rsid w:val="00C76083"/>
    <w:rsid w:val="00C828E8"/>
    <w:rsid w:val="00C841B3"/>
    <w:rsid w:val="00C97301"/>
    <w:rsid w:val="00CA6FA1"/>
    <w:rsid w:val="00CB1763"/>
    <w:rsid w:val="00CB2244"/>
    <w:rsid w:val="00CC2700"/>
    <w:rsid w:val="00CC4C6C"/>
    <w:rsid w:val="00CC57A4"/>
    <w:rsid w:val="00CE37F7"/>
    <w:rsid w:val="00CE60E2"/>
    <w:rsid w:val="00CF0E27"/>
    <w:rsid w:val="00CF1D42"/>
    <w:rsid w:val="00D05443"/>
    <w:rsid w:val="00D103CE"/>
    <w:rsid w:val="00D26A2B"/>
    <w:rsid w:val="00D31D56"/>
    <w:rsid w:val="00D41B35"/>
    <w:rsid w:val="00D50E49"/>
    <w:rsid w:val="00D57D2B"/>
    <w:rsid w:val="00D671FB"/>
    <w:rsid w:val="00D7458F"/>
    <w:rsid w:val="00D7789E"/>
    <w:rsid w:val="00D803E8"/>
    <w:rsid w:val="00D94483"/>
    <w:rsid w:val="00DA2ED6"/>
    <w:rsid w:val="00DA5E51"/>
    <w:rsid w:val="00DA6810"/>
    <w:rsid w:val="00DC0B45"/>
    <w:rsid w:val="00DC18E8"/>
    <w:rsid w:val="00DC3B40"/>
    <w:rsid w:val="00DD6798"/>
    <w:rsid w:val="00DD687B"/>
    <w:rsid w:val="00DE51A2"/>
    <w:rsid w:val="00DE6E36"/>
    <w:rsid w:val="00DF0104"/>
    <w:rsid w:val="00DF38F6"/>
    <w:rsid w:val="00DF4BEE"/>
    <w:rsid w:val="00E06FD4"/>
    <w:rsid w:val="00E16273"/>
    <w:rsid w:val="00E17400"/>
    <w:rsid w:val="00E25206"/>
    <w:rsid w:val="00E26579"/>
    <w:rsid w:val="00E34167"/>
    <w:rsid w:val="00E35783"/>
    <w:rsid w:val="00E37F89"/>
    <w:rsid w:val="00E41C4E"/>
    <w:rsid w:val="00E43313"/>
    <w:rsid w:val="00E51D4A"/>
    <w:rsid w:val="00E549E4"/>
    <w:rsid w:val="00E56E52"/>
    <w:rsid w:val="00E61C52"/>
    <w:rsid w:val="00E73417"/>
    <w:rsid w:val="00E738F7"/>
    <w:rsid w:val="00E77486"/>
    <w:rsid w:val="00E90184"/>
    <w:rsid w:val="00E9091B"/>
    <w:rsid w:val="00E92FA8"/>
    <w:rsid w:val="00E96881"/>
    <w:rsid w:val="00E97D0F"/>
    <w:rsid w:val="00EA0383"/>
    <w:rsid w:val="00EC27CC"/>
    <w:rsid w:val="00EE4671"/>
    <w:rsid w:val="00EE620B"/>
    <w:rsid w:val="00EE67DA"/>
    <w:rsid w:val="00EE7E9B"/>
    <w:rsid w:val="00EF0F1A"/>
    <w:rsid w:val="00EF2D39"/>
    <w:rsid w:val="00F00B02"/>
    <w:rsid w:val="00F042EA"/>
    <w:rsid w:val="00F13ED0"/>
    <w:rsid w:val="00F16BD6"/>
    <w:rsid w:val="00F302C0"/>
    <w:rsid w:val="00F35595"/>
    <w:rsid w:val="00F61CA1"/>
    <w:rsid w:val="00F72016"/>
    <w:rsid w:val="00F770A6"/>
    <w:rsid w:val="00F965F5"/>
    <w:rsid w:val="00FA1BF7"/>
    <w:rsid w:val="00FA4F10"/>
    <w:rsid w:val="00FA5130"/>
    <w:rsid w:val="00FA68F2"/>
    <w:rsid w:val="00FB43BF"/>
    <w:rsid w:val="00FB66B0"/>
    <w:rsid w:val="00FB7308"/>
    <w:rsid w:val="00FC161B"/>
    <w:rsid w:val="00FC3307"/>
    <w:rsid w:val="00FD551F"/>
    <w:rsid w:val="00FE2A2E"/>
    <w:rsid w:val="00FF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E865D802-ECE3-458D-B3FA-7905E561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table" w:styleId="TableGrid">
    <w:name w:val="Table Grid"/>
    <w:basedOn w:val="TableNormal"/>
    <w:uiPriority w:val="59"/>
    <w:rsid w:val="004E2C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E2CA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E2CA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4E2CA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E2CA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E2CA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4E2CA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4E2CA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4E2CA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520A9A"/>
    <w:rPr>
      <w:sz w:val="16"/>
      <w:szCs w:val="16"/>
    </w:rPr>
  </w:style>
  <w:style w:type="paragraph" w:styleId="CommentText">
    <w:name w:val="annotation text"/>
    <w:basedOn w:val="Normal"/>
    <w:link w:val="CommentTextChar"/>
    <w:uiPriority w:val="99"/>
    <w:semiHidden/>
    <w:unhideWhenUsed/>
    <w:rsid w:val="00520A9A"/>
    <w:rPr>
      <w:sz w:val="20"/>
      <w:szCs w:val="20"/>
    </w:rPr>
  </w:style>
  <w:style w:type="character" w:customStyle="1" w:styleId="CommentTextChar">
    <w:name w:val="Comment Text Char"/>
    <w:basedOn w:val="DefaultParagraphFont"/>
    <w:link w:val="CommentText"/>
    <w:uiPriority w:val="99"/>
    <w:semiHidden/>
    <w:rsid w:val="00520A9A"/>
    <w:rPr>
      <w:sz w:val="20"/>
      <w:szCs w:val="20"/>
    </w:rPr>
  </w:style>
  <w:style w:type="paragraph" w:styleId="CommentSubject">
    <w:name w:val="annotation subject"/>
    <w:basedOn w:val="CommentText"/>
    <w:next w:val="CommentText"/>
    <w:link w:val="CommentSubjectChar"/>
    <w:uiPriority w:val="99"/>
    <w:semiHidden/>
    <w:unhideWhenUsed/>
    <w:rsid w:val="00520A9A"/>
    <w:rPr>
      <w:b/>
      <w:bCs/>
    </w:rPr>
  </w:style>
  <w:style w:type="character" w:customStyle="1" w:styleId="CommentSubjectChar">
    <w:name w:val="Comment Subject Char"/>
    <w:basedOn w:val="CommentTextChar"/>
    <w:link w:val="CommentSubject"/>
    <w:uiPriority w:val="99"/>
    <w:semiHidden/>
    <w:rsid w:val="00520A9A"/>
    <w:rPr>
      <w:b/>
      <w:bCs/>
      <w:sz w:val="20"/>
      <w:szCs w:val="20"/>
    </w:rPr>
  </w:style>
  <w:style w:type="paragraph" w:styleId="Revision">
    <w:name w:val="Revision"/>
    <w:hidden/>
    <w:uiPriority w:val="99"/>
    <w:semiHidden/>
    <w:rsid w:val="00444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132135">
      <w:bodyDiv w:val="1"/>
      <w:marLeft w:val="0"/>
      <w:marRight w:val="0"/>
      <w:marTop w:val="0"/>
      <w:marBottom w:val="0"/>
      <w:divBdr>
        <w:top w:val="none" w:sz="0" w:space="0" w:color="auto"/>
        <w:left w:val="none" w:sz="0" w:space="0" w:color="auto"/>
        <w:bottom w:val="none" w:sz="0" w:space="0" w:color="auto"/>
        <w:right w:val="none" w:sz="0" w:space="0" w:color="auto"/>
      </w:divBdr>
      <w:divsChild>
        <w:div w:id="379323955">
          <w:marLeft w:val="0"/>
          <w:marRight w:val="0"/>
          <w:marTop w:val="0"/>
          <w:marBottom w:val="0"/>
          <w:divBdr>
            <w:top w:val="none" w:sz="0" w:space="0" w:color="auto"/>
            <w:left w:val="none" w:sz="0" w:space="0" w:color="auto"/>
            <w:bottom w:val="none" w:sz="0" w:space="0" w:color="auto"/>
            <w:right w:val="none" w:sz="0" w:space="0" w:color="auto"/>
          </w:divBdr>
        </w:div>
        <w:div w:id="1464075512">
          <w:marLeft w:val="0"/>
          <w:marRight w:val="0"/>
          <w:marTop w:val="0"/>
          <w:marBottom w:val="0"/>
          <w:divBdr>
            <w:top w:val="none" w:sz="0" w:space="0" w:color="auto"/>
            <w:left w:val="none" w:sz="0" w:space="0" w:color="auto"/>
            <w:bottom w:val="none" w:sz="0" w:space="0" w:color="auto"/>
            <w:right w:val="none" w:sz="0" w:space="0" w:color="auto"/>
          </w:divBdr>
        </w:div>
        <w:div w:id="80663148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86988-9CEC-4E17-939D-F1B6FFEF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2014</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2</cp:revision>
  <dcterms:created xsi:type="dcterms:W3CDTF">2015-05-04T19:42:00Z</dcterms:created>
  <dcterms:modified xsi:type="dcterms:W3CDTF">2015-05-04T19:42:00Z</dcterms:modified>
</cp:coreProperties>
</file>